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90"/>
        <w:gridCol w:w="990"/>
        <w:gridCol w:w="1080"/>
        <w:gridCol w:w="810"/>
        <w:gridCol w:w="360"/>
        <w:gridCol w:w="810"/>
        <w:gridCol w:w="1851"/>
      </w:tblGrid>
      <w:tr w:rsidR="00245C2D" w:rsidRPr="008B4D19" w14:paraId="45448CD2" w14:textId="77777777" w:rsidTr="00327063">
        <w:trPr>
          <w:trHeight w:val="432"/>
          <w:tblHeader/>
          <w:jc w:val="center"/>
        </w:trPr>
        <w:tc>
          <w:tcPr>
            <w:tcW w:w="7015" w:type="dxa"/>
            <w:gridSpan w:val="4"/>
            <w:tcBorders>
              <w:right w:val="nil"/>
            </w:tcBorders>
            <w:vAlign w:val="center"/>
          </w:tcPr>
          <w:p w14:paraId="4763233D" w14:textId="35EFDB00" w:rsidR="00245C2D" w:rsidRPr="008B4D19" w:rsidRDefault="00245C2D" w:rsidP="00EA1457">
            <w:pPr>
              <w:pStyle w:val="Heading1"/>
              <w:rPr>
                <w:lang w:val="es-EC"/>
              </w:rPr>
            </w:pPr>
            <w:r w:rsidRPr="008B4D19">
              <w:rPr>
                <w:lang w:val="es-EC"/>
              </w:rPr>
              <w:br w:type="page"/>
            </w:r>
            <w:bookmarkStart w:id="0" w:name="_Toc522790291"/>
            <w:bookmarkStart w:id="1" w:name="_Toc90981337"/>
            <w:bookmarkStart w:id="2" w:name="_Toc93492044"/>
            <w:bookmarkStart w:id="3" w:name="_Toc114213601"/>
            <w:r w:rsidRPr="008B4D19">
              <w:rPr>
                <w:smallCaps/>
                <w:lang w:val="es-EC"/>
              </w:rPr>
              <w:t>OSP 0</w:t>
            </w:r>
            <w:r w:rsidR="00244BE4">
              <w:rPr>
                <w:smallCaps/>
                <w:lang w:val="es-EC"/>
              </w:rPr>
              <w:t>6</w:t>
            </w:r>
            <w:r w:rsidRPr="008B4D19">
              <w:rPr>
                <w:smallCaps/>
                <w:lang w:val="es-EC"/>
              </w:rPr>
              <w:t>: Capacidad de Producción de Exportación</w:t>
            </w:r>
            <w:bookmarkEnd w:id="0"/>
            <w:bookmarkEnd w:id="1"/>
            <w:bookmarkEnd w:id="2"/>
            <w:bookmarkEnd w:id="3"/>
          </w:p>
        </w:tc>
        <w:tc>
          <w:tcPr>
            <w:tcW w:w="3831" w:type="dxa"/>
            <w:gridSpan w:val="4"/>
            <w:tcBorders>
              <w:left w:val="nil"/>
            </w:tcBorders>
            <w:vAlign w:val="center"/>
          </w:tcPr>
          <w:p w14:paraId="5645092D" w14:textId="15BC2A45" w:rsidR="00DF0AB7" w:rsidRPr="008B4D19" w:rsidRDefault="00245C2D" w:rsidP="0070608E">
            <w:pPr>
              <w:spacing w:before="40"/>
              <w:jc w:val="right"/>
              <w:rPr>
                <w:sz w:val="20"/>
                <w:szCs w:val="22"/>
                <w:lang w:val="es-EC"/>
              </w:rPr>
            </w:pPr>
            <w:r w:rsidRPr="008B4D19">
              <w:rPr>
                <w:sz w:val="20"/>
                <w:szCs w:val="22"/>
                <w:lang w:val="es-EC"/>
              </w:rPr>
              <w:t>Regulaciones Orgánicas del USDA §205.273</w:t>
            </w:r>
          </w:p>
          <w:p w14:paraId="0EAE06B8" w14:textId="6DA7B7DA" w:rsidR="00245C2D" w:rsidRPr="008B4D19" w:rsidRDefault="00245C2D" w:rsidP="00DF0AB7">
            <w:pPr>
              <w:spacing w:after="40"/>
              <w:jc w:val="right"/>
              <w:rPr>
                <w:rFonts w:cs="Arial"/>
                <w:b/>
                <w:bCs/>
                <w:iCs/>
                <w:sz w:val="20"/>
                <w:szCs w:val="22"/>
                <w:lang w:val="es-EC"/>
              </w:rPr>
            </w:pPr>
            <w:r w:rsidRPr="008B4D19">
              <w:rPr>
                <w:sz w:val="20"/>
                <w:szCs w:val="22"/>
                <w:lang w:val="es-EC"/>
              </w:rPr>
              <w:t>Reglamento (UE) 2018/848</w:t>
            </w:r>
          </w:p>
        </w:tc>
      </w:tr>
      <w:tr w:rsidR="002E4544" w:rsidRPr="008B4D19" w14:paraId="7FDC848C" w14:textId="77777777" w:rsidTr="00712F75">
        <w:trPr>
          <w:trHeight w:val="269"/>
          <w:jc w:val="center"/>
        </w:trPr>
        <w:tc>
          <w:tcPr>
            <w:tcW w:w="10846" w:type="dxa"/>
            <w:gridSpan w:val="8"/>
          </w:tcPr>
          <w:p w14:paraId="6ABA15A0" w14:textId="62A1FA6C" w:rsidR="002E4544" w:rsidRPr="008B4D19" w:rsidRDefault="00E474B4" w:rsidP="007E1766">
            <w:pPr>
              <w:spacing w:before="40" w:after="40"/>
              <w:rPr>
                <w:i/>
                <w:iCs/>
                <w:sz w:val="24"/>
                <w:szCs w:val="28"/>
                <w:lang w:val="es-EC"/>
              </w:rPr>
            </w:pPr>
            <w:r w:rsidRPr="008B4D19">
              <w:rPr>
                <w:i/>
                <w:iCs/>
                <w:sz w:val="24"/>
                <w:szCs w:val="28"/>
                <w:lang w:val="es-EC"/>
              </w:rPr>
              <w:t xml:space="preserve">Complete esta sección si su operación exportará productos como orgánicos a un país extranjero. </w:t>
            </w:r>
          </w:p>
        </w:tc>
      </w:tr>
      <w:tr w:rsidR="00BF7380" w:rsidRPr="008B4D19" w14:paraId="22E5ECE5" w14:textId="77777777" w:rsidTr="000946EF">
        <w:trPr>
          <w:trHeight w:val="576"/>
          <w:jc w:val="center"/>
        </w:trPr>
        <w:tc>
          <w:tcPr>
            <w:tcW w:w="5935" w:type="dxa"/>
            <w:gridSpan w:val="3"/>
          </w:tcPr>
          <w:p w14:paraId="530D4F52" w14:textId="66F2ECD2" w:rsidR="00BF7380" w:rsidRDefault="00BF7380" w:rsidP="00392B98">
            <w:pPr>
              <w:spacing w:before="40" w:after="40"/>
            </w:pPr>
            <w:r>
              <w:t xml:space="preserve">Nombre de la operación: 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     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250" w:type="dxa"/>
            <w:gridSpan w:val="3"/>
          </w:tcPr>
          <w:p w14:paraId="74F420A9" w14:textId="718A30C3" w:rsidR="00BF7380" w:rsidRDefault="00866B34" w:rsidP="00392B98">
            <w:pPr>
              <w:spacing w:before="40" w:after="40"/>
            </w:pPr>
            <w:r>
              <w:t xml:space="preserve">Número de entidad: </w:t>
            </w:r>
            <w:r w:rsidR="000946EF">
              <w:br/>
            </w:r>
            <w:r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84889">
              <w:rPr>
                <w:rFonts w:ascii="Garamond" w:hAnsi="Garamond"/>
                <w:bCs/>
                <w:iCs/>
              </w:rPr>
            </w:r>
            <w:r w:rsidRPr="00484889">
              <w:rPr>
                <w:rFonts w:ascii="Garamond" w:hAnsi="Garamond"/>
                <w:bCs/>
                <w:iCs/>
              </w:rPr>
              <w:fldChar w:fldCharType="separate"/>
            </w:r>
            <w:r w:rsidRPr="00484889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61" w:type="dxa"/>
            <w:gridSpan w:val="2"/>
          </w:tcPr>
          <w:p w14:paraId="38BC17B2" w14:textId="5E420EF2" w:rsidR="00BF7380" w:rsidRPr="008B4D19" w:rsidRDefault="00BF7380" w:rsidP="00392B98">
            <w:pPr>
              <w:spacing w:before="40" w:after="40"/>
              <w:rPr>
                <w:lang w:val="es-EC"/>
              </w:rPr>
            </w:pPr>
            <w:r w:rsidRPr="008B4D19">
              <w:rPr>
                <w:lang w:val="es-EC"/>
              </w:rPr>
              <w:t xml:space="preserve">Fecha </w:t>
            </w:r>
            <w:r w:rsidR="00CE2C14">
              <w:rPr>
                <w:lang w:val="es-EC"/>
              </w:rPr>
              <w:t xml:space="preserve">(completado </w:t>
            </w:r>
            <w:r w:rsidRPr="008B4D19">
              <w:rPr>
                <w:lang w:val="es-EC"/>
              </w:rPr>
              <w:t>o actualización</w:t>
            </w:r>
            <w:r w:rsidR="00CE2C14">
              <w:rPr>
                <w:lang w:val="es-EC"/>
              </w:rPr>
              <w:t>)</w:t>
            </w:r>
            <w:r w:rsidRPr="008B4D19">
              <w:rPr>
                <w:lang w:val="es-EC"/>
              </w:rPr>
              <w:t>:</w:t>
            </w:r>
            <w:r w:rsidR="007A07B9" w:rsidRPr="008B4D19">
              <w:rPr>
                <w:lang w:val="es-EC"/>
              </w:rPr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8B4D19">
              <w:rPr>
                <w:rFonts w:ascii="Garamond" w:hAnsi="Garamond"/>
                <w:bCs/>
                <w:iCs/>
                <w:lang w:val="es-EC"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8B4D19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5E1A92" w:rsidRPr="008B4D19" w14:paraId="6DD3F33B" w14:textId="77777777" w:rsidTr="001F1B2B">
        <w:trPr>
          <w:trHeight w:val="386"/>
          <w:jc w:val="center"/>
        </w:trPr>
        <w:tc>
          <w:tcPr>
            <w:tcW w:w="10846" w:type="dxa"/>
            <w:gridSpan w:val="8"/>
          </w:tcPr>
          <w:p w14:paraId="32EA9E9E" w14:textId="03C072EB" w:rsidR="005E1A92" w:rsidRPr="008B4D19" w:rsidRDefault="00487A41" w:rsidP="00392B98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  <w:rPr>
                <w:lang w:val="es-EC"/>
              </w:rPr>
            </w:pPr>
            <w:r w:rsidRPr="008B4D19">
              <w:rPr>
                <w:lang w:val="es-EC"/>
              </w:rPr>
              <w:t>Enumere el volumen total estimado de producción anual (cantidad) para cada producto orgánico que puede exportarse bajo todas las normas orgánicas. Esto se aplica a todo el volumen de producción, independientemente del mercado de destino.</w:t>
            </w:r>
          </w:p>
        </w:tc>
      </w:tr>
      <w:tr w:rsidR="005E1A92" w:rsidRPr="008B4D19" w14:paraId="138988E0" w14:textId="77777777" w:rsidTr="00CF20F0">
        <w:trPr>
          <w:trHeight w:val="36"/>
          <w:jc w:val="center"/>
        </w:trPr>
        <w:tc>
          <w:tcPr>
            <w:tcW w:w="4855" w:type="dxa"/>
          </w:tcPr>
          <w:p w14:paraId="5E444D9C" w14:textId="192E2526" w:rsidR="005E1A92" w:rsidRPr="0069123B" w:rsidRDefault="0069123B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Nombre del producto</w:t>
            </w:r>
          </w:p>
        </w:tc>
        <w:tc>
          <w:tcPr>
            <w:tcW w:w="2970" w:type="dxa"/>
            <w:gridSpan w:val="4"/>
          </w:tcPr>
          <w:p w14:paraId="7D6235FB" w14:textId="35999994" w:rsidR="00085971" w:rsidRPr="008B4D19" w:rsidRDefault="0012778D" w:rsidP="00392B98">
            <w:pPr>
              <w:spacing w:before="40" w:after="40"/>
              <w:rPr>
                <w:b/>
                <w:bCs/>
                <w:lang w:val="es-EC"/>
              </w:rPr>
            </w:pPr>
            <w:r w:rsidRPr="008B4D19">
              <w:rPr>
                <w:b/>
                <w:bCs/>
                <w:lang w:val="es-EC"/>
              </w:rPr>
              <w:t>Volumen de producción anual</w:t>
            </w:r>
            <w:r w:rsidR="00392B98" w:rsidRPr="008B4D19">
              <w:rPr>
                <w:b/>
                <w:bCs/>
                <w:lang w:val="es-EC"/>
              </w:rPr>
              <w:br/>
            </w:r>
            <w:r w:rsidR="00B5674D" w:rsidRPr="008B4D19">
              <w:rPr>
                <w:lang w:val="es-EC"/>
              </w:rPr>
              <w:t xml:space="preserve"> (Especificar unidad de medida)</w:t>
            </w:r>
          </w:p>
        </w:tc>
        <w:tc>
          <w:tcPr>
            <w:tcW w:w="3021" w:type="dxa"/>
            <w:gridSpan w:val="3"/>
          </w:tcPr>
          <w:p w14:paraId="01CF94BB" w14:textId="2744498F" w:rsidR="005E1A92" w:rsidRPr="008B4D19" w:rsidRDefault="00F03D67" w:rsidP="00392B98">
            <w:pPr>
              <w:spacing w:before="40" w:after="40"/>
              <w:rPr>
                <w:b/>
                <w:bCs/>
                <w:lang w:val="es-EC"/>
              </w:rPr>
            </w:pPr>
            <w:r w:rsidRPr="008B4D19">
              <w:rPr>
                <w:b/>
                <w:bCs/>
                <w:lang w:val="es-EC"/>
              </w:rPr>
              <w:t xml:space="preserve">Superficie dedicada a la producción </w:t>
            </w:r>
            <w:r w:rsidR="00ED54FA">
              <w:rPr>
                <w:b/>
                <w:bCs/>
                <w:lang w:val="es-EC"/>
              </w:rPr>
              <w:t>orgánica</w:t>
            </w:r>
            <w:r w:rsidRPr="008B4D19">
              <w:rPr>
                <w:b/>
                <w:bCs/>
                <w:lang w:val="es-EC"/>
              </w:rPr>
              <w:t xml:space="preserve"> </w:t>
            </w:r>
            <w:r w:rsidR="00392B98" w:rsidRPr="008B4D19">
              <w:rPr>
                <w:b/>
                <w:bCs/>
                <w:lang w:val="es-EC"/>
              </w:rPr>
              <w:br/>
            </w:r>
            <w:r w:rsidRPr="008B4D19">
              <w:rPr>
                <w:lang w:val="es-EC"/>
              </w:rPr>
              <w:t>(solo explotaciones)</w:t>
            </w:r>
          </w:p>
        </w:tc>
      </w:tr>
      <w:tr w:rsidR="007A07B9" w:rsidRPr="00484889" w14:paraId="1385B900" w14:textId="77777777" w:rsidTr="00CF20F0">
        <w:trPr>
          <w:trHeight w:val="31"/>
          <w:jc w:val="center"/>
        </w:trPr>
        <w:tc>
          <w:tcPr>
            <w:tcW w:w="4855" w:type="dxa"/>
          </w:tcPr>
          <w:p w14:paraId="11E1A064" w14:textId="5667E3C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17D2CC49" w14:textId="54A7139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3A3B645B" w14:textId="12F2CF4C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64FB6C56" w14:textId="77777777" w:rsidTr="00CF20F0">
        <w:trPr>
          <w:trHeight w:val="31"/>
          <w:jc w:val="center"/>
        </w:trPr>
        <w:tc>
          <w:tcPr>
            <w:tcW w:w="4855" w:type="dxa"/>
          </w:tcPr>
          <w:p w14:paraId="6E9F5874" w14:textId="464B6859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721146A2" w14:textId="3D2CE3DB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0C16E27C" w14:textId="1D3E824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44F405C3" w14:textId="77777777" w:rsidTr="00CF20F0">
        <w:trPr>
          <w:trHeight w:val="31"/>
          <w:jc w:val="center"/>
        </w:trPr>
        <w:tc>
          <w:tcPr>
            <w:tcW w:w="4855" w:type="dxa"/>
          </w:tcPr>
          <w:p w14:paraId="4E1EB1A4" w14:textId="4957DCD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0A91BEC4" w14:textId="4A5D9B1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1C780F6A" w14:textId="34FFFC0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3E41DD6F" w14:textId="77777777" w:rsidTr="00CF20F0">
        <w:trPr>
          <w:trHeight w:val="31"/>
          <w:jc w:val="center"/>
        </w:trPr>
        <w:tc>
          <w:tcPr>
            <w:tcW w:w="4855" w:type="dxa"/>
          </w:tcPr>
          <w:p w14:paraId="48E3C3BF" w14:textId="1D64A9E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4D94429" w14:textId="586D1D87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608DE2C7" w14:textId="4A251E23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3BA8DB91" w14:textId="77777777" w:rsidTr="00CF20F0">
        <w:trPr>
          <w:trHeight w:val="31"/>
          <w:jc w:val="center"/>
        </w:trPr>
        <w:tc>
          <w:tcPr>
            <w:tcW w:w="4855" w:type="dxa"/>
          </w:tcPr>
          <w:p w14:paraId="62F096B2" w14:textId="5FDD236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42D21955" w14:textId="7E62373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7FD8CFCD" w14:textId="20BD5D31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3F1A71AD" w14:textId="77777777" w:rsidTr="00CF20F0">
        <w:trPr>
          <w:trHeight w:val="31"/>
          <w:jc w:val="center"/>
        </w:trPr>
        <w:tc>
          <w:tcPr>
            <w:tcW w:w="4855" w:type="dxa"/>
          </w:tcPr>
          <w:p w14:paraId="3E277D3E" w14:textId="33BDE65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0BFC9BFA" w14:textId="0ED0446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0F18A263" w14:textId="780D14F7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1B88A4D3" w14:textId="77777777" w:rsidTr="00CF20F0">
        <w:trPr>
          <w:trHeight w:val="31"/>
          <w:jc w:val="center"/>
        </w:trPr>
        <w:tc>
          <w:tcPr>
            <w:tcW w:w="4855" w:type="dxa"/>
          </w:tcPr>
          <w:p w14:paraId="44D4A33E" w14:textId="20C40116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2C8759DE" w14:textId="4A595734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7487DF26" w14:textId="3EA2AFE6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6CE4ACEE" w14:textId="77777777" w:rsidTr="00CF20F0">
        <w:trPr>
          <w:trHeight w:val="31"/>
          <w:jc w:val="center"/>
        </w:trPr>
        <w:tc>
          <w:tcPr>
            <w:tcW w:w="4855" w:type="dxa"/>
          </w:tcPr>
          <w:p w14:paraId="2723C4DE" w14:textId="7FDCDD1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2244399D" w14:textId="41AB4BBC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6427FB68" w14:textId="5BD9218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589A7BE7" w14:textId="77777777" w:rsidTr="00CF20F0">
        <w:trPr>
          <w:trHeight w:val="31"/>
          <w:jc w:val="center"/>
        </w:trPr>
        <w:tc>
          <w:tcPr>
            <w:tcW w:w="4855" w:type="dxa"/>
          </w:tcPr>
          <w:p w14:paraId="59A90C71" w14:textId="1863163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454F43C3" w14:textId="08A0999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1BCB12BC" w14:textId="4DF64B5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2F3BBCA1" w14:textId="77777777" w:rsidTr="00CF20F0">
        <w:trPr>
          <w:trHeight w:val="31"/>
          <w:jc w:val="center"/>
        </w:trPr>
        <w:tc>
          <w:tcPr>
            <w:tcW w:w="4855" w:type="dxa"/>
          </w:tcPr>
          <w:p w14:paraId="788D5088" w14:textId="688ACFE5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0577847" w14:textId="305674B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16AE13D6" w14:textId="324668F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6E638428" w14:textId="77777777" w:rsidTr="00CF20F0">
        <w:trPr>
          <w:trHeight w:val="31"/>
          <w:jc w:val="center"/>
        </w:trPr>
        <w:tc>
          <w:tcPr>
            <w:tcW w:w="4855" w:type="dxa"/>
          </w:tcPr>
          <w:p w14:paraId="40EEAE3A" w14:textId="625F9E0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1F9EC15C" w14:textId="093E3F3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286CBB8B" w14:textId="0A8EE7A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2984067B" w14:textId="77777777" w:rsidTr="00CF20F0">
        <w:trPr>
          <w:trHeight w:val="31"/>
          <w:jc w:val="center"/>
        </w:trPr>
        <w:tc>
          <w:tcPr>
            <w:tcW w:w="4855" w:type="dxa"/>
          </w:tcPr>
          <w:p w14:paraId="632A6394" w14:textId="2CD8131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C3AFF5A" w14:textId="786025D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2E6310B0" w14:textId="2677370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5C97AB30" w14:textId="77777777" w:rsidTr="00CF20F0">
        <w:trPr>
          <w:trHeight w:val="31"/>
          <w:jc w:val="center"/>
        </w:trPr>
        <w:tc>
          <w:tcPr>
            <w:tcW w:w="4855" w:type="dxa"/>
          </w:tcPr>
          <w:p w14:paraId="45CA56ED" w14:textId="326EA44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7E75A659" w14:textId="59A0E28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027BA5E3" w14:textId="2A20348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7A07B9" w:rsidRPr="00484889" w14:paraId="6F7EC817" w14:textId="77777777" w:rsidTr="00CF20F0">
        <w:trPr>
          <w:trHeight w:val="31"/>
          <w:jc w:val="center"/>
        </w:trPr>
        <w:tc>
          <w:tcPr>
            <w:tcW w:w="4855" w:type="dxa"/>
          </w:tcPr>
          <w:p w14:paraId="71086BF4" w14:textId="7E2BD1D7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B225D8F" w14:textId="721E1439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206C22C6" w14:textId="6B15B072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A11AB7" w:rsidRPr="008B4D19" w14:paraId="75FE20B5" w14:textId="77777777" w:rsidTr="00392B98">
        <w:trPr>
          <w:trHeight w:val="1440"/>
          <w:jc w:val="center"/>
        </w:trPr>
        <w:tc>
          <w:tcPr>
            <w:tcW w:w="10846" w:type="dxa"/>
            <w:gridSpan w:val="8"/>
          </w:tcPr>
          <w:p w14:paraId="1A2E1C3D" w14:textId="71ACDC88" w:rsidR="007C20B3" w:rsidRPr="008B4D19" w:rsidRDefault="007C20B3" w:rsidP="00043F6B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  <w:rPr>
                <w:bCs/>
                <w:iCs/>
                <w:lang w:val="es-EC"/>
              </w:rPr>
            </w:pPr>
            <w:r w:rsidRPr="008B4D19">
              <w:rPr>
                <w:bCs/>
                <w:iCs/>
                <w:lang w:val="es-EC"/>
              </w:rPr>
              <w:t xml:space="preserve">Si su operación es un manipulador, explique su capacidad para producir o manejar los volúmenes de producción anual estimados enumerados anteriormente, como la infraestructura física, las capacidades </w:t>
            </w:r>
            <w:r w:rsidR="008A6786">
              <w:rPr>
                <w:bCs/>
                <w:iCs/>
                <w:lang w:val="es-EC"/>
              </w:rPr>
              <w:t>IT</w:t>
            </w:r>
            <w:r w:rsidRPr="008B4D19">
              <w:rPr>
                <w:bCs/>
                <w:iCs/>
                <w:lang w:val="es-EC"/>
              </w:rPr>
              <w:t>, los recursos humanos, etc., según corresponda a su operación.</w:t>
            </w:r>
            <w:r w:rsidR="00043F6B" w:rsidRPr="008B4D19">
              <w:rPr>
                <w:bCs/>
                <w:iCs/>
                <w:lang w:val="es-EC"/>
              </w:rPr>
              <w:br/>
            </w:r>
            <w:r w:rsidRPr="00043F6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B4D19">
              <w:rPr>
                <w:rFonts w:ascii="Garamond" w:hAnsi="Garamond"/>
                <w:bCs/>
                <w:iCs/>
                <w:lang w:val="es-EC"/>
              </w:rPr>
              <w:instrText xml:space="preserve"> FORMTEXT </w:instrText>
            </w:r>
            <w:r w:rsidRPr="00043F6B">
              <w:rPr>
                <w:rFonts w:ascii="Garamond" w:hAnsi="Garamond"/>
                <w:bCs/>
                <w:iCs/>
              </w:rPr>
            </w:r>
            <w:r w:rsidRPr="00043F6B">
              <w:rPr>
                <w:rFonts w:ascii="Garamond" w:hAnsi="Garamond"/>
                <w:bCs/>
                <w:iCs/>
              </w:rPr>
              <w:fldChar w:fldCharType="separate"/>
            </w:r>
            <w:r w:rsidRPr="008B4D19">
              <w:rPr>
                <w:rFonts w:ascii="Garamond" w:hAnsi="Garamond"/>
                <w:noProof/>
                <w:lang w:val="es-EC"/>
              </w:rPr>
              <w:t>     </w:t>
            </w:r>
            <w:r w:rsidRPr="00043F6B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7C20B3" w:rsidRPr="008B4D19" w14:paraId="0FF5E718" w14:textId="77777777" w:rsidTr="00C62AAF">
        <w:trPr>
          <w:trHeight w:val="260"/>
          <w:jc w:val="center"/>
        </w:trPr>
        <w:tc>
          <w:tcPr>
            <w:tcW w:w="10846" w:type="dxa"/>
            <w:gridSpan w:val="8"/>
            <w:shd w:val="clear" w:color="auto" w:fill="D9D9D9" w:themeFill="background1" w:themeFillShade="D9"/>
          </w:tcPr>
          <w:p w14:paraId="6EDF84C8" w14:textId="0F955435" w:rsidR="00BB6761" w:rsidRPr="008B4D19" w:rsidRDefault="00002432" w:rsidP="00392B98">
            <w:pPr>
              <w:spacing w:before="40" w:after="40"/>
              <w:rPr>
                <w:b/>
                <w:iCs/>
                <w:lang w:val="es-EC"/>
              </w:rPr>
            </w:pPr>
            <w:r w:rsidRPr="008B4D19">
              <w:rPr>
                <w:b/>
                <w:iCs/>
                <w:lang w:val="es-EC"/>
              </w:rPr>
              <w:t xml:space="preserve">(SOLO PARA USO DE </w:t>
            </w:r>
            <w:r w:rsidR="00322758">
              <w:rPr>
                <w:b/>
                <w:iCs/>
                <w:lang w:val="es-EC"/>
              </w:rPr>
              <w:t xml:space="preserve">OFICINA </w:t>
            </w:r>
            <w:r w:rsidRPr="008B4D19">
              <w:rPr>
                <w:b/>
                <w:iCs/>
                <w:lang w:val="es-EC"/>
              </w:rPr>
              <w:t>QCS) VERIFICACIÓN - A ser completada por el Revisor o Gerente de Certificación Orgánica</w:t>
            </w:r>
          </w:p>
        </w:tc>
      </w:tr>
      <w:tr w:rsidR="005D56E2" w:rsidRPr="00484889" w14:paraId="793A86FC" w14:textId="77777777" w:rsidTr="00744984">
        <w:trPr>
          <w:trHeight w:val="260"/>
          <w:jc w:val="center"/>
        </w:trPr>
        <w:tc>
          <w:tcPr>
            <w:tcW w:w="8995" w:type="dxa"/>
            <w:gridSpan w:val="7"/>
          </w:tcPr>
          <w:p w14:paraId="4AE897C0" w14:textId="0599EB0C" w:rsidR="005D56E2" w:rsidRPr="008B4D19" w:rsidRDefault="005D56E2" w:rsidP="00392B98">
            <w:pPr>
              <w:spacing w:before="40"/>
              <w:rPr>
                <w:bCs/>
                <w:iCs/>
                <w:lang w:val="es-EC"/>
              </w:rPr>
            </w:pPr>
            <w:r w:rsidRPr="008B4D19">
              <w:rPr>
                <w:bCs/>
                <w:iCs/>
                <w:lang w:val="es-EC"/>
              </w:rPr>
              <w:t>¿Ha verificado que el operador tiene la capacidad de producir la cantidad de producto para cada producto enumerado anteriormente en función de todo lo siguiente?</w:t>
            </w:r>
          </w:p>
          <w:p w14:paraId="6CB22EDF" w14:textId="77777777" w:rsidR="005D56E2" w:rsidRPr="008B4D19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  <w:lang w:val="es-EC"/>
              </w:rPr>
            </w:pPr>
            <w:r w:rsidRPr="008B4D19">
              <w:rPr>
                <w:bCs/>
                <w:iCs/>
                <w:lang w:val="es-EC"/>
              </w:rPr>
              <w:t>El Plan del Sistema Orgánico describe el sistema de producción de todos los productos enumerados anteriormente;</w:t>
            </w:r>
          </w:p>
          <w:p w14:paraId="0ABD0066" w14:textId="1D93B20E" w:rsidR="005D56E2" w:rsidRPr="008B4D19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  <w:lang w:val="es-EC"/>
              </w:rPr>
            </w:pPr>
            <w:r w:rsidRPr="008B4D19">
              <w:rPr>
                <w:bCs/>
                <w:iCs/>
                <w:lang w:val="es-EC"/>
              </w:rPr>
              <w:t xml:space="preserve">Todos los productos se enumeran en el Formulario de verificación de productos de la operación; </w:t>
            </w:r>
          </w:p>
          <w:p w14:paraId="171A62C3" w14:textId="0FC50560" w:rsidR="005D56E2" w:rsidRPr="008B4D19" w:rsidRDefault="005D56E2" w:rsidP="00392B98">
            <w:pPr>
              <w:pStyle w:val="ListParagraph"/>
              <w:numPr>
                <w:ilvl w:val="0"/>
                <w:numId w:val="38"/>
              </w:numPr>
              <w:spacing w:after="40"/>
              <w:rPr>
                <w:bCs/>
                <w:iCs/>
                <w:lang w:val="es-EC"/>
              </w:rPr>
            </w:pPr>
            <w:r w:rsidRPr="008B4D19">
              <w:rPr>
                <w:bCs/>
                <w:iCs/>
                <w:lang w:val="es-EC"/>
              </w:rPr>
              <w:t>El plan del sistema orgánico de la operación y el informe de inspección inicial o anual más reciente demuestran que la operación tiene la capacidad de producir o manejar la cantidad de producto orgánico certificado mencionado anteriormente.</w:t>
            </w:r>
          </w:p>
        </w:tc>
        <w:tc>
          <w:tcPr>
            <w:tcW w:w="1851" w:type="dxa"/>
          </w:tcPr>
          <w:p w14:paraId="60F384CD" w14:textId="4A39FF21" w:rsidR="005D56E2" w:rsidRPr="005D56E2" w:rsidRDefault="005D56E2" w:rsidP="00392B98">
            <w:pPr>
              <w:spacing w:before="40" w:after="40"/>
              <w:rPr>
                <w:bCs/>
                <w:iCs/>
              </w:rPr>
            </w:pP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Pr="00BB6761">
              <w:rPr>
                <w:bCs/>
              </w:rPr>
            </w:r>
            <w:r w:rsidRPr="00BB6761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Sí   </w:t>
            </w: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Pr="00BB6761">
              <w:rPr>
                <w:bCs/>
              </w:rPr>
            </w:r>
            <w:r w:rsidRPr="00BB6761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No</w:t>
            </w:r>
          </w:p>
        </w:tc>
      </w:tr>
      <w:tr w:rsidR="003E56CC" w:rsidRPr="00484889" w14:paraId="0836BC5C" w14:textId="77777777" w:rsidTr="000F68E0">
        <w:trPr>
          <w:trHeight w:val="80"/>
          <w:jc w:val="center"/>
        </w:trPr>
        <w:tc>
          <w:tcPr>
            <w:tcW w:w="4945" w:type="dxa"/>
            <w:gridSpan w:val="2"/>
            <w:shd w:val="clear" w:color="auto" w:fill="D9D9D9" w:themeFill="background1" w:themeFillShade="D9"/>
          </w:tcPr>
          <w:p w14:paraId="3889065A" w14:textId="256B4A35" w:rsidR="003E56CC" w:rsidRPr="008B4D19" w:rsidRDefault="003E56CC" w:rsidP="00392B98">
            <w:pPr>
              <w:spacing w:before="40" w:after="40"/>
              <w:rPr>
                <w:b/>
                <w:iCs/>
                <w:lang w:val="es-EC"/>
              </w:rPr>
            </w:pPr>
            <w:r w:rsidRPr="008B4D19">
              <w:rPr>
                <w:b/>
                <w:iCs/>
                <w:lang w:val="es-EC"/>
              </w:rPr>
              <w:t>Verificado por (Nombre o firma digital)</w:t>
            </w:r>
          </w:p>
        </w:tc>
        <w:tc>
          <w:tcPr>
            <w:tcW w:w="4050" w:type="dxa"/>
            <w:gridSpan w:val="5"/>
            <w:shd w:val="clear" w:color="auto" w:fill="D9D9D9" w:themeFill="background1" w:themeFillShade="D9"/>
          </w:tcPr>
          <w:p w14:paraId="482A3732" w14:textId="77777777" w:rsidR="003E56CC" w:rsidRDefault="003E56CC" w:rsidP="00392B98">
            <w:pPr>
              <w:spacing w:before="40" w:after="40"/>
              <w:rPr>
                <w:ins w:id="4" w:author="Heidi Mencl" w:date="2025-12-29T11:04:00Z" w16du:dateUtc="2025-12-29T16:04:00Z"/>
                <w:b/>
                <w:iCs/>
              </w:rPr>
            </w:pPr>
            <w:proofErr w:type="spellStart"/>
            <w:r w:rsidRPr="00106D5D">
              <w:rPr>
                <w:b/>
                <w:iCs/>
              </w:rPr>
              <w:t>Título</w:t>
            </w:r>
            <w:proofErr w:type="spellEnd"/>
          </w:p>
          <w:p w14:paraId="50B49C64" w14:textId="77777777" w:rsidR="008D0DD8" w:rsidRPr="008D0DD8" w:rsidRDefault="008D0DD8" w:rsidP="008D0DD8">
            <w:pPr>
              <w:rPr>
                <w:ins w:id="5" w:author="Heidi Mencl" w:date="2025-12-29T11:04:00Z" w16du:dateUtc="2025-12-29T16:04:00Z"/>
              </w:rPr>
            </w:pPr>
          </w:p>
          <w:p w14:paraId="7BC57A1E" w14:textId="358D33EE" w:rsidR="008D0DD8" w:rsidRPr="008D0DD8" w:rsidRDefault="008D0DD8" w:rsidP="008D0DD8">
            <w:pPr>
              <w:ind w:firstLine="720"/>
            </w:pPr>
          </w:p>
        </w:tc>
        <w:tc>
          <w:tcPr>
            <w:tcW w:w="1851" w:type="dxa"/>
            <w:shd w:val="clear" w:color="auto" w:fill="D9D9D9" w:themeFill="background1" w:themeFillShade="D9"/>
          </w:tcPr>
          <w:p w14:paraId="15A22373" w14:textId="4F1CA4EF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Fecha</w:t>
            </w:r>
          </w:p>
        </w:tc>
      </w:tr>
      <w:tr w:rsidR="003E56CC" w:rsidRPr="00484889" w14:paraId="2EFC7A27" w14:textId="77777777" w:rsidTr="007E1766">
        <w:trPr>
          <w:trHeight w:val="720"/>
          <w:jc w:val="center"/>
        </w:trPr>
        <w:tc>
          <w:tcPr>
            <w:tcW w:w="4945" w:type="dxa"/>
            <w:gridSpan w:val="2"/>
            <w:vAlign w:val="bottom"/>
          </w:tcPr>
          <w:p w14:paraId="57B9483E" w14:textId="536031BF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050" w:type="dxa"/>
            <w:gridSpan w:val="5"/>
            <w:vAlign w:val="bottom"/>
          </w:tcPr>
          <w:p w14:paraId="7A155952" w14:textId="1F19F3F7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1851" w:type="dxa"/>
            <w:vAlign w:val="bottom"/>
          </w:tcPr>
          <w:p w14:paraId="7964E6F0" w14:textId="5F536AAE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</w:tbl>
    <w:p w14:paraId="7B5ABD42" w14:textId="77777777" w:rsidR="00EF1147" w:rsidRPr="007A07B9" w:rsidRDefault="00EF1147" w:rsidP="001E3C57">
      <w:pPr>
        <w:rPr>
          <w:rFonts w:cstheme="minorHAnsi"/>
          <w:sz w:val="12"/>
          <w:szCs w:val="12"/>
        </w:rPr>
      </w:pPr>
    </w:p>
    <w:sectPr w:rsidR="00EF1147" w:rsidRPr="007A07B9" w:rsidSect="007E17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A7BA" w14:textId="77777777" w:rsidR="00087672" w:rsidRDefault="00087672">
      <w:r>
        <w:separator/>
      </w:r>
    </w:p>
  </w:endnote>
  <w:endnote w:type="continuationSeparator" w:id="0">
    <w:p w14:paraId="23A9D386" w14:textId="77777777" w:rsidR="00087672" w:rsidRDefault="00087672">
      <w:r>
        <w:continuationSeparator/>
      </w:r>
    </w:p>
  </w:endnote>
  <w:endnote w:type="continuationNotice" w:id="1">
    <w:p w14:paraId="22337E6C" w14:textId="77777777" w:rsidR="00087672" w:rsidRDefault="00087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36CA" w14:textId="77777777" w:rsidR="00DF0ED7" w:rsidRDefault="00DF0E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38A0" w14:textId="14FDD675" w:rsidR="00971CED" w:rsidRPr="009D0B47" w:rsidRDefault="003A2490" w:rsidP="003A2490">
    <w:pPr>
      <w:pStyle w:val="Footer"/>
      <w:tabs>
        <w:tab w:val="clear" w:pos="4320"/>
        <w:tab w:val="clear" w:pos="8640"/>
        <w:tab w:val="left" w:pos="9950"/>
      </w:tabs>
      <w:rPr>
        <w:rFonts w:ascii="Garamond" w:hAnsi="Garamond"/>
        <w:sz w:val="20"/>
        <w:szCs w:val="20"/>
      </w:rPr>
    </w:pPr>
    <w:ins w:id="6" w:author="Heidi Mencl" w:date="2025-12-29T11:02:00Z" w16du:dateUtc="2025-12-29T16:02:00Z">
      <w:r>
        <w:rPr>
          <w:rFonts w:ascii="Garamond" w:hAnsi="Garamond"/>
          <w:sz w:val="20"/>
          <w:szCs w:val="20"/>
        </w:rPr>
        <w:t>1C3A07, V2, R1, 01/10/2025</w:t>
      </w:r>
      <w:r w:rsidRPr="003A2490">
        <w:rPr>
          <w:rFonts w:ascii="Garamond" w:hAnsi="Garamond"/>
          <w:sz w:val="20"/>
          <w:szCs w:val="20"/>
        </w:rPr>
        <w:ptab w:relativeTo="margin" w:alignment="center" w:leader="none"/>
      </w:r>
      <w:r w:rsidRPr="003A2490">
        <w:rPr>
          <w:rFonts w:ascii="Garamond" w:hAnsi="Garamond"/>
          <w:sz w:val="20"/>
          <w:szCs w:val="20"/>
        </w:rPr>
        <w:ptab w:relativeTo="margin" w:alignment="right" w:leader="none"/>
      </w:r>
    </w:ins>
    <w:ins w:id="7" w:author="Heidi Mencl" w:date="2025-12-29T11:03:00Z" w16du:dateUtc="2025-12-29T16:03:00Z">
      <w:r w:rsidR="00225B1E" w:rsidRPr="002A0D49">
        <w:rPr>
          <w:rFonts w:ascii="Garamond" w:hAnsi="Garamond"/>
          <w:sz w:val="20"/>
          <w:szCs w:val="20"/>
        </w:rPr>
        <w:t xml:space="preserve">Página </w:t>
      </w:r>
      <w:r w:rsidR="00225B1E" w:rsidRPr="002A0D49">
        <w:rPr>
          <w:rFonts w:ascii="Garamond" w:hAnsi="Garamond"/>
          <w:b/>
          <w:bCs/>
          <w:sz w:val="20"/>
          <w:szCs w:val="20"/>
        </w:rPr>
        <w:fldChar w:fldCharType="begin"/>
      </w:r>
      <w:r w:rsidR="00225B1E" w:rsidRPr="002A0D49">
        <w:rPr>
          <w:rFonts w:ascii="Garamond" w:hAnsi="Garamond"/>
          <w:b/>
          <w:sz w:val="20"/>
          <w:szCs w:val="20"/>
        </w:rPr>
        <w:instrText xml:space="preserve"> PAGE </w:instrText>
      </w:r>
      <w:r w:rsidR="00225B1E" w:rsidRPr="002A0D49">
        <w:rPr>
          <w:rFonts w:ascii="Garamond" w:hAnsi="Garamond"/>
          <w:b/>
          <w:bCs/>
          <w:sz w:val="20"/>
          <w:szCs w:val="20"/>
        </w:rPr>
        <w:fldChar w:fldCharType="separate"/>
      </w:r>
      <w:r w:rsidR="00225B1E">
        <w:rPr>
          <w:rFonts w:ascii="Garamond" w:hAnsi="Garamond"/>
          <w:b/>
          <w:bCs/>
          <w:sz w:val="20"/>
          <w:szCs w:val="20"/>
        </w:rPr>
        <w:t>1</w:t>
      </w:r>
      <w:r w:rsidR="00225B1E" w:rsidRPr="002A0D49">
        <w:rPr>
          <w:rFonts w:ascii="Garamond" w:hAnsi="Garamond"/>
          <w:b/>
          <w:bCs/>
          <w:sz w:val="20"/>
          <w:szCs w:val="20"/>
        </w:rPr>
        <w:fldChar w:fldCharType="end"/>
      </w:r>
      <w:r w:rsidR="00225B1E" w:rsidRPr="002A0D49">
        <w:rPr>
          <w:rFonts w:ascii="Garamond" w:hAnsi="Garamond"/>
          <w:sz w:val="20"/>
          <w:szCs w:val="20"/>
        </w:rPr>
        <w:t xml:space="preserve"> de </w:t>
      </w:r>
      <w:r w:rsidR="00225B1E" w:rsidRPr="002A0D49">
        <w:rPr>
          <w:rFonts w:ascii="Garamond" w:hAnsi="Garamond"/>
          <w:b/>
          <w:bCs/>
          <w:sz w:val="20"/>
          <w:szCs w:val="20"/>
        </w:rPr>
        <w:fldChar w:fldCharType="begin"/>
      </w:r>
      <w:r w:rsidR="00225B1E" w:rsidRPr="002A0D49">
        <w:rPr>
          <w:rFonts w:ascii="Garamond" w:hAnsi="Garamond"/>
          <w:b/>
          <w:sz w:val="20"/>
          <w:szCs w:val="20"/>
        </w:rPr>
        <w:instrText xml:space="preserve"> NUMPAGES  </w:instrText>
      </w:r>
      <w:r w:rsidR="00225B1E" w:rsidRPr="002A0D49">
        <w:rPr>
          <w:rFonts w:ascii="Garamond" w:hAnsi="Garamond"/>
          <w:b/>
          <w:bCs/>
          <w:sz w:val="20"/>
          <w:szCs w:val="20"/>
        </w:rPr>
        <w:fldChar w:fldCharType="separate"/>
      </w:r>
      <w:r w:rsidR="00225B1E">
        <w:rPr>
          <w:rFonts w:ascii="Garamond" w:hAnsi="Garamond"/>
          <w:b/>
          <w:bCs/>
          <w:sz w:val="20"/>
          <w:szCs w:val="20"/>
        </w:rPr>
        <w:t>5</w:t>
      </w:r>
      <w:r w:rsidR="00225B1E" w:rsidRPr="002A0D49">
        <w:rPr>
          <w:rFonts w:ascii="Garamond" w:hAnsi="Garamond"/>
          <w:b/>
          <w:bCs/>
          <w:sz w:val="20"/>
          <w:szCs w:val="20"/>
        </w:rPr>
        <w:fldChar w:fldCharType="end"/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A1BDB" w14:textId="77777777" w:rsidR="00DF0ED7" w:rsidRDefault="00DF0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C23CA" w14:textId="77777777" w:rsidR="00087672" w:rsidRDefault="00087672">
      <w:r>
        <w:separator/>
      </w:r>
    </w:p>
  </w:footnote>
  <w:footnote w:type="continuationSeparator" w:id="0">
    <w:p w14:paraId="51B6C659" w14:textId="77777777" w:rsidR="00087672" w:rsidRDefault="00087672">
      <w:r>
        <w:continuationSeparator/>
      </w:r>
    </w:p>
  </w:footnote>
  <w:footnote w:type="continuationNotice" w:id="1">
    <w:p w14:paraId="2C5D2D84" w14:textId="77777777" w:rsidR="00087672" w:rsidRDefault="00087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E3881" w14:textId="77777777" w:rsidR="00DF0ED7" w:rsidRDefault="00DF0E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6"/>
      <w:gridCol w:w="2424"/>
      <w:gridCol w:w="2872"/>
      <w:gridCol w:w="2168"/>
    </w:tblGrid>
    <w:tr w:rsidR="00187567" w:rsidRPr="00E16467" w14:paraId="1E10E5E0" w14:textId="77777777" w:rsidTr="00D53149">
      <w:trPr>
        <w:jc w:val="center"/>
      </w:trPr>
      <w:tc>
        <w:tcPr>
          <w:tcW w:w="3336" w:type="dxa"/>
          <w:vMerge w:val="restart"/>
        </w:tcPr>
        <w:p w14:paraId="7D2446D6" w14:textId="77777777" w:rsidR="00187567" w:rsidRPr="00E16467" w:rsidRDefault="00187567" w:rsidP="00187567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8240" behindDoc="0" locked="0" layoutInCell="1" allowOverlap="1" wp14:anchorId="6E5C8F39" wp14:editId="6FEF68ED">
                <wp:simplePos x="0" y="0"/>
                <wp:positionH relativeFrom="column">
                  <wp:posOffset>-68580</wp:posOffset>
                </wp:positionH>
                <wp:positionV relativeFrom="paragraph">
                  <wp:posOffset>302895</wp:posOffset>
                </wp:positionV>
                <wp:extent cx="1981200" cy="799465"/>
                <wp:effectExtent l="0" t="0" r="0" b="635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4" w:type="dxa"/>
          <w:gridSpan w:val="3"/>
          <w:vAlign w:val="bottom"/>
        </w:tcPr>
        <w:p w14:paraId="73BE8290" w14:textId="77777777" w:rsidR="00187567" w:rsidRDefault="00187567" w:rsidP="00187567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 w:rsidRPr="008A6D49"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Plan del Sistema Orgánico (OSP)</w:t>
          </w:r>
        </w:p>
        <w:p w14:paraId="6EA3D435" w14:textId="77777777" w:rsidR="00187567" w:rsidRPr="00B95AC8" w:rsidRDefault="00187567" w:rsidP="00187567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S</w:t>
          </w:r>
          <w:r w:rsidRPr="00711EA0"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ervicios de Certificación de Calidad (QCS)</w:t>
          </w:r>
        </w:p>
      </w:tc>
    </w:tr>
    <w:tr w:rsidR="00187567" w:rsidRPr="00E16467" w14:paraId="44FC01CE" w14:textId="77777777" w:rsidTr="00D53149">
      <w:trPr>
        <w:jc w:val="center"/>
      </w:trPr>
      <w:tc>
        <w:tcPr>
          <w:tcW w:w="3336" w:type="dxa"/>
          <w:vMerge/>
        </w:tcPr>
        <w:p w14:paraId="094F7627" w14:textId="77777777" w:rsidR="00187567" w:rsidRPr="00E16467" w:rsidRDefault="00187567" w:rsidP="0018756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24" w:type="dxa"/>
        </w:tcPr>
        <w:p w14:paraId="48747D5A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7F9AE9A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00AC19AC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65619926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872" w:type="dxa"/>
        </w:tcPr>
        <w:p w14:paraId="6C3D3373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2EBB69F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27C99E59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7CCC72BB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A5A5BD4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168" w:type="dxa"/>
        </w:tcPr>
        <w:p w14:paraId="0781C370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183356FD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049CDD57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10E3F347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13F8A5C4" w14:textId="77777777" w:rsidR="00187567" w:rsidRPr="00637364" w:rsidRDefault="00187567" w:rsidP="0018756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12DE1F1E" w14:textId="77777777" w:rsidR="00187567" w:rsidRPr="00845BF6" w:rsidRDefault="00187567" w:rsidP="00187567">
    <w:pPr>
      <w:pStyle w:val="Header"/>
      <w:ind w:left="9360"/>
      <w:rPr>
        <w:sz w:val="20"/>
        <w:szCs w:val="22"/>
      </w:rPr>
    </w:pPr>
    <w:hyperlink r:id="rId2" w:history="1">
      <w:r w:rsidRPr="00845BF6">
        <w:rPr>
          <w:rStyle w:val="Hyperlink"/>
          <w:rFonts w:ascii="Calibri Light" w:hAnsi="Calibri Light" w:cs="Calibri Light"/>
          <w:sz w:val="20"/>
          <w:szCs w:val="22"/>
        </w:rPr>
        <w:t>www.qcsinfo.org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82D9" w14:textId="77777777" w:rsidR="00DF0ED7" w:rsidRDefault="00DF0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34E48"/>
    <w:multiLevelType w:val="hybridMultilevel"/>
    <w:tmpl w:val="C4848522"/>
    <w:lvl w:ilvl="0" w:tplc="D842DC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F0478"/>
    <w:multiLevelType w:val="hybridMultilevel"/>
    <w:tmpl w:val="8620EB4C"/>
    <w:lvl w:ilvl="0" w:tplc="82A210C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7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61110C00"/>
    <w:multiLevelType w:val="hybridMultilevel"/>
    <w:tmpl w:val="E2043346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670590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22E5A"/>
    <w:multiLevelType w:val="hybridMultilevel"/>
    <w:tmpl w:val="67AEE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A79D8"/>
    <w:multiLevelType w:val="hybridMultilevel"/>
    <w:tmpl w:val="47223DD8"/>
    <w:lvl w:ilvl="0" w:tplc="E9E699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244A0"/>
    <w:multiLevelType w:val="hybridMultilevel"/>
    <w:tmpl w:val="2736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29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1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8"/>
  </w:num>
  <w:num w:numId="24" w16cid:durableId="131145826">
    <w:abstractNumId w:val="37"/>
  </w:num>
  <w:num w:numId="25" w16cid:durableId="2086948730">
    <w:abstractNumId w:val="26"/>
  </w:num>
  <w:num w:numId="26" w16cid:durableId="1188954963">
    <w:abstractNumId w:val="27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0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886260899">
    <w:abstractNumId w:val="16"/>
  </w:num>
  <w:num w:numId="36" w16cid:durableId="1609771871">
    <w:abstractNumId w:val="36"/>
  </w:num>
  <w:num w:numId="37" w16cid:durableId="718554762">
    <w:abstractNumId w:val="25"/>
  </w:num>
  <w:num w:numId="38" w16cid:durableId="2020430121">
    <w:abstractNumId w:val="32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idi Mencl">
    <w15:presenceInfo w15:providerId="AD" w15:userId="S::heidi@qcsinfo.org::0f396580-d64c-485b-8dba-e9fa222a3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ocumentProtection w:edit="forms" w:enforcement="1" w:cryptProviderType="rsaAES" w:cryptAlgorithmClass="hash" w:cryptAlgorithmType="typeAny" w:cryptAlgorithmSid="14" w:cryptSpinCount="100000" w:hash="AamIRHvU3l7uEYL2DLG7l4RfOs54X3nBS7fJ34tEEqapBYquxBFJFUMoYsalalkeeBAvnxdx9qCpmzMWMaH2bQ==" w:salt="ZU5lieU0FB8XQGFcP9h41A=="/>
  <w:defaultTabStop w:val="720"/>
  <w:hyphenationZone w:val="425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2432"/>
    <w:rsid w:val="0000689B"/>
    <w:rsid w:val="0001231F"/>
    <w:rsid w:val="00012D8F"/>
    <w:rsid w:val="000137BD"/>
    <w:rsid w:val="00014D4C"/>
    <w:rsid w:val="00022251"/>
    <w:rsid w:val="00022C21"/>
    <w:rsid w:val="000261D2"/>
    <w:rsid w:val="00027601"/>
    <w:rsid w:val="00030CA7"/>
    <w:rsid w:val="000320D0"/>
    <w:rsid w:val="00032A4B"/>
    <w:rsid w:val="00032E4E"/>
    <w:rsid w:val="000348D9"/>
    <w:rsid w:val="00034CEC"/>
    <w:rsid w:val="00035319"/>
    <w:rsid w:val="00035B38"/>
    <w:rsid w:val="00035EC4"/>
    <w:rsid w:val="000366F2"/>
    <w:rsid w:val="00043873"/>
    <w:rsid w:val="00043F6B"/>
    <w:rsid w:val="00044634"/>
    <w:rsid w:val="00047919"/>
    <w:rsid w:val="00047965"/>
    <w:rsid w:val="0005033B"/>
    <w:rsid w:val="00050421"/>
    <w:rsid w:val="00051318"/>
    <w:rsid w:val="000530CF"/>
    <w:rsid w:val="000538E9"/>
    <w:rsid w:val="00054489"/>
    <w:rsid w:val="00054B87"/>
    <w:rsid w:val="00055406"/>
    <w:rsid w:val="00055709"/>
    <w:rsid w:val="00060846"/>
    <w:rsid w:val="000609D0"/>
    <w:rsid w:val="00061307"/>
    <w:rsid w:val="00063889"/>
    <w:rsid w:val="0006420D"/>
    <w:rsid w:val="000677CC"/>
    <w:rsid w:val="0007604A"/>
    <w:rsid w:val="00077DD4"/>
    <w:rsid w:val="00080743"/>
    <w:rsid w:val="00085971"/>
    <w:rsid w:val="00086BA2"/>
    <w:rsid w:val="00087672"/>
    <w:rsid w:val="00090AF9"/>
    <w:rsid w:val="000946EF"/>
    <w:rsid w:val="00095B94"/>
    <w:rsid w:val="00096E83"/>
    <w:rsid w:val="0009786D"/>
    <w:rsid w:val="000A3576"/>
    <w:rsid w:val="000A3D72"/>
    <w:rsid w:val="000A3F01"/>
    <w:rsid w:val="000A4802"/>
    <w:rsid w:val="000A492E"/>
    <w:rsid w:val="000B169E"/>
    <w:rsid w:val="000B22E9"/>
    <w:rsid w:val="000B383D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1E4F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68E0"/>
    <w:rsid w:val="001000F2"/>
    <w:rsid w:val="00101099"/>
    <w:rsid w:val="001025B4"/>
    <w:rsid w:val="00104CEC"/>
    <w:rsid w:val="00106D5D"/>
    <w:rsid w:val="00113F06"/>
    <w:rsid w:val="00122732"/>
    <w:rsid w:val="0012547D"/>
    <w:rsid w:val="00125E17"/>
    <w:rsid w:val="0012778D"/>
    <w:rsid w:val="00131982"/>
    <w:rsid w:val="00133175"/>
    <w:rsid w:val="00133A7C"/>
    <w:rsid w:val="00134BD7"/>
    <w:rsid w:val="0013752B"/>
    <w:rsid w:val="00137FAE"/>
    <w:rsid w:val="001415B2"/>
    <w:rsid w:val="0014279D"/>
    <w:rsid w:val="00144373"/>
    <w:rsid w:val="00146A25"/>
    <w:rsid w:val="00151DB7"/>
    <w:rsid w:val="001538C3"/>
    <w:rsid w:val="001539EA"/>
    <w:rsid w:val="00153E7E"/>
    <w:rsid w:val="001573D1"/>
    <w:rsid w:val="0015752A"/>
    <w:rsid w:val="001604C9"/>
    <w:rsid w:val="001629D4"/>
    <w:rsid w:val="001641DD"/>
    <w:rsid w:val="00165E67"/>
    <w:rsid w:val="001712DE"/>
    <w:rsid w:val="001715D1"/>
    <w:rsid w:val="001747A7"/>
    <w:rsid w:val="001806D1"/>
    <w:rsid w:val="001822DC"/>
    <w:rsid w:val="0018263E"/>
    <w:rsid w:val="0018288A"/>
    <w:rsid w:val="0018392E"/>
    <w:rsid w:val="00185A5F"/>
    <w:rsid w:val="00187567"/>
    <w:rsid w:val="00190116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A5360"/>
    <w:rsid w:val="001B1D46"/>
    <w:rsid w:val="001B24CF"/>
    <w:rsid w:val="001B3355"/>
    <w:rsid w:val="001C05C2"/>
    <w:rsid w:val="001C0D53"/>
    <w:rsid w:val="001C1BB3"/>
    <w:rsid w:val="001C6119"/>
    <w:rsid w:val="001C632F"/>
    <w:rsid w:val="001D0CBE"/>
    <w:rsid w:val="001D35E2"/>
    <w:rsid w:val="001D37C8"/>
    <w:rsid w:val="001D37F3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B2B"/>
    <w:rsid w:val="001F1E78"/>
    <w:rsid w:val="001F2B49"/>
    <w:rsid w:val="001F3046"/>
    <w:rsid w:val="001F331B"/>
    <w:rsid w:val="001F6DA9"/>
    <w:rsid w:val="002001CB"/>
    <w:rsid w:val="002055B7"/>
    <w:rsid w:val="00206159"/>
    <w:rsid w:val="00206DE1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5B1E"/>
    <w:rsid w:val="002275E3"/>
    <w:rsid w:val="00230293"/>
    <w:rsid w:val="00233AE0"/>
    <w:rsid w:val="00234FB9"/>
    <w:rsid w:val="002377AC"/>
    <w:rsid w:val="002415C5"/>
    <w:rsid w:val="00241A81"/>
    <w:rsid w:val="00242CEE"/>
    <w:rsid w:val="00244116"/>
    <w:rsid w:val="00244BE4"/>
    <w:rsid w:val="00245C2D"/>
    <w:rsid w:val="00245DC9"/>
    <w:rsid w:val="00250E86"/>
    <w:rsid w:val="002516DD"/>
    <w:rsid w:val="00251B4B"/>
    <w:rsid w:val="002524B4"/>
    <w:rsid w:val="002631C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657"/>
    <w:rsid w:val="00285C0A"/>
    <w:rsid w:val="002865C6"/>
    <w:rsid w:val="00286AB1"/>
    <w:rsid w:val="002932E7"/>
    <w:rsid w:val="002934EF"/>
    <w:rsid w:val="00293879"/>
    <w:rsid w:val="002948FD"/>
    <w:rsid w:val="00295353"/>
    <w:rsid w:val="002A2017"/>
    <w:rsid w:val="002A53E8"/>
    <w:rsid w:val="002A63E1"/>
    <w:rsid w:val="002A7944"/>
    <w:rsid w:val="002B0969"/>
    <w:rsid w:val="002B191B"/>
    <w:rsid w:val="002B2523"/>
    <w:rsid w:val="002B2C5E"/>
    <w:rsid w:val="002B58BF"/>
    <w:rsid w:val="002B6655"/>
    <w:rsid w:val="002B6E74"/>
    <w:rsid w:val="002C0DB7"/>
    <w:rsid w:val="002C114A"/>
    <w:rsid w:val="002C5504"/>
    <w:rsid w:val="002C5DC7"/>
    <w:rsid w:val="002D0883"/>
    <w:rsid w:val="002D1263"/>
    <w:rsid w:val="002D1659"/>
    <w:rsid w:val="002D1743"/>
    <w:rsid w:val="002D1814"/>
    <w:rsid w:val="002D1B97"/>
    <w:rsid w:val="002D3609"/>
    <w:rsid w:val="002E27D3"/>
    <w:rsid w:val="002E453C"/>
    <w:rsid w:val="002E4544"/>
    <w:rsid w:val="002E75CE"/>
    <w:rsid w:val="002F30AF"/>
    <w:rsid w:val="002F6D86"/>
    <w:rsid w:val="002F75F0"/>
    <w:rsid w:val="003009A6"/>
    <w:rsid w:val="00302B3A"/>
    <w:rsid w:val="00302C5C"/>
    <w:rsid w:val="00303811"/>
    <w:rsid w:val="00303D2E"/>
    <w:rsid w:val="00304261"/>
    <w:rsid w:val="00307312"/>
    <w:rsid w:val="003125D2"/>
    <w:rsid w:val="00314B63"/>
    <w:rsid w:val="00315E96"/>
    <w:rsid w:val="0031767E"/>
    <w:rsid w:val="00317E54"/>
    <w:rsid w:val="003225C6"/>
    <w:rsid w:val="00322758"/>
    <w:rsid w:val="00322C93"/>
    <w:rsid w:val="00323667"/>
    <w:rsid w:val="003249DB"/>
    <w:rsid w:val="00327063"/>
    <w:rsid w:val="00332AAB"/>
    <w:rsid w:val="00334116"/>
    <w:rsid w:val="003358DA"/>
    <w:rsid w:val="003440E7"/>
    <w:rsid w:val="00344561"/>
    <w:rsid w:val="00345178"/>
    <w:rsid w:val="00345A38"/>
    <w:rsid w:val="00345A6E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64A8"/>
    <w:rsid w:val="003741E8"/>
    <w:rsid w:val="00380373"/>
    <w:rsid w:val="0038106F"/>
    <w:rsid w:val="003844EF"/>
    <w:rsid w:val="0038755F"/>
    <w:rsid w:val="00387AF6"/>
    <w:rsid w:val="00391EF0"/>
    <w:rsid w:val="00392B98"/>
    <w:rsid w:val="00394C89"/>
    <w:rsid w:val="003950EF"/>
    <w:rsid w:val="00397DD4"/>
    <w:rsid w:val="003A1650"/>
    <w:rsid w:val="003A2490"/>
    <w:rsid w:val="003A2701"/>
    <w:rsid w:val="003A3DF4"/>
    <w:rsid w:val="003A5F27"/>
    <w:rsid w:val="003B10D6"/>
    <w:rsid w:val="003B125B"/>
    <w:rsid w:val="003B6C1A"/>
    <w:rsid w:val="003B7914"/>
    <w:rsid w:val="003C0778"/>
    <w:rsid w:val="003C2B0C"/>
    <w:rsid w:val="003C2E62"/>
    <w:rsid w:val="003C6D11"/>
    <w:rsid w:val="003D2D17"/>
    <w:rsid w:val="003D2F38"/>
    <w:rsid w:val="003D3D4E"/>
    <w:rsid w:val="003D44A8"/>
    <w:rsid w:val="003D561B"/>
    <w:rsid w:val="003E1D6E"/>
    <w:rsid w:val="003E2105"/>
    <w:rsid w:val="003E55BA"/>
    <w:rsid w:val="003E56CC"/>
    <w:rsid w:val="003E6915"/>
    <w:rsid w:val="003E6C13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25DC"/>
    <w:rsid w:val="00413E46"/>
    <w:rsid w:val="00415688"/>
    <w:rsid w:val="00416C87"/>
    <w:rsid w:val="004215B6"/>
    <w:rsid w:val="00422A8C"/>
    <w:rsid w:val="00424AC3"/>
    <w:rsid w:val="00424D07"/>
    <w:rsid w:val="004257BF"/>
    <w:rsid w:val="0042689A"/>
    <w:rsid w:val="00433C3A"/>
    <w:rsid w:val="00436FE6"/>
    <w:rsid w:val="0043742C"/>
    <w:rsid w:val="00440DDB"/>
    <w:rsid w:val="00441314"/>
    <w:rsid w:val="00441A4B"/>
    <w:rsid w:val="00442EF2"/>
    <w:rsid w:val="00447876"/>
    <w:rsid w:val="00454A50"/>
    <w:rsid w:val="00455FA4"/>
    <w:rsid w:val="00456CAC"/>
    <w:rsid w:val="00460C2C"/>
    <w:rsid w:val="00461690"/>
    <w:rsid w:val="00461FA0"/>
    <w:rsid w:val="00463A7F"/>
    <w:rsid w:val="004661E3"/>
    <w:rsid w:val="00467E18"/>
    <w:rsid w:val="004722B5"/>
    <w:rsid w:val="0047358B"/>
    <w:rsid w:val="00473612"/>
    <w:rsid w:val="004756AE"/>
    <w:rsid w:val="00480786"/>
    <w:rsid w:val="00482345"/>
    <w:rsid w:val="00484C93"/>
    <w:rsid w:val="00484D09"/>
    <w:rsid w:val="00484D27"/>
    <w:rsid w:val="00485704"/>
    <w:rsid w:val="00487A41"/>
    <w:rsid w:val="00487BAB"/>
    <w:rsid w:val="00492086"/>
    <w:rsid w:val="004952DF"/>
    <w:rsid w:val="00496233"/>
    <w:rsid w:val="004968C2"/>
    <w:rsid w:val="004A07DC"/>
    <w:rsid w:val="004A359A"/>
    <w:rsid w:val="004A3F33"/>
    <w:rsid w:val="004A4D5D"/>
    <w:rsid w:val="004A4F7F"/>
    <w:rsid w:val="004A503F"/>
    <w:rsid w:val="004B0125"/>
    <w:rsid w:val="004B48E5"/>
    <w:rsid w:val="004B5350"/>
    <w:rsid w:val="004B79A4"/>
    <w:rsid w:val="004C3873"/>
    <w:rsid w:val="004C3B45"/>
    <w:rsid w:val="004C3D52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A15"/>
    <w:rsid w:val="004E3CA7"/>
    <w:rsid w:val="004E49CE"/>
    <w:rsid w:val="004E65D5"/>
    <w:rsid w:val="004E6665"/>
    <w:rsid w:val="004E6799"/>
    <w:rsid w:val="004E6A28"/>
    <w:rsid w:val="004E7D8E"/>
    <w:rsid w:val="004F0A8B"/>
    <w:rsid w:val="004F4B72"/>
    <w:rsid w:val="004F534A"/>
    <w:rsid w:val="004F5551"/>
    <w:rsid w:val="004F57C8"/>
    <w:rsid w:val="004F5E84"/>
    <w:rsid w:val="004F6F89"/>
    <w:rsid w:val="004F7629"/>
    <w:rsid w:val="00500FC2"/>
    <w:rsid w:val="00503A2E"/>
    <w:rsid w:val="00505D40"/>
    <w:rsid w:val="0050760B"/>
    <w:rsid w:val="00512163"/>
    <w:rsid w:val="00514CA4"/>
    <w:rsid w:val="00516643"/>
    <w:rsid w:val="005218BB"/>
    <w:rsid w:val="005218CE"/>
    <w:rsid w:val="00523740"/>
    <w:rsid w:val="00523B03"/>
    <w:rsid w:val="00525811"/>
    <w:rsid w:val="00525F01"/>
    <w:rsid w:val="00527ACC"/>
    <w:rsid w:val="00531655"/>
    <w:rsid w:val="005322B3"/>
    <w:rsid w:val="005331EA"/>
    <w:rsid w:val="0053795B"/>
    <w:rsid w:val="00540E56"/>
    <w:rsid w:val="005413A4"/>
    <w:rsid w:val="0054154F"/>
    <w:rsid w:val="00542DB8"/>
    <w:rsid w:val="00542FD9"/>
    <w:rsid w:val="00543281"/>
    <w:rsid w:val="005449B4"/>
    <w:rsid w:val="00547B8F"/>
    <w:rsid w:val="00552CBC"/>
    <w:rsid w:val="00561C36"/>
    <w:rsid w:val="0056233C"/>
    <w:rsid w:val="00563A6E"/>
    <w:rsid w:val="005672BC"/>
    <w:rsid w:val="005704C8"/>
    <w:rsid w:val="00571134"/>
    <w:rsid w:val="005715FE"/>
    <w:rsid w:val="0057168D"/>
    <w:rsid w:val="005718A1"/>
    <w:rsid w:val="00573846"/>
    <w:rsid w:val="00573D75"/>
    <w:rsid w:val="005757C5"/>
    <w:rsid w:val="00582831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7B1F"/>
    <w:rsid w:val="005A2F9E"/>
    <w:rsid w:val="005A4C68"/>
    <w:rsid w:val="005A7163"/>
    <w:rsid w:val="005A74D7"/>
    <w:rsid w:val="005B0676"/>
    <w:rsid w:val="005B0AE9"/>
    <w:rsid w:val="005B14D8"/>
    <w:rsid w:val="005B1BFF"/>
    <w:rsid w:val="005B217F"/>
    <w:rsid w:val="005B3E7D"/>
    <w:rsid w:val="005B4E30"/>
    <w:rsid w:val="005C039F"/>
    <w:rsid w:val="005C06FC"/>
    <w:rsid w:val="005C0766"/>
    <w:rsid w:val="005C17EE"/>
    <w:rsid w:val="005C3870"/>
    <w:rsid w:val="005C4219"/>
    <w:rsid w:val="005C5437"/>
    <w:rsid w:val="005C65FA"/>
    <w:rsid w:val="005D02EC"/>
    <w:rsid w:val="005D08EA"/>
    <w:rsid w:val="005D4634"/>
    <w:rsid w:val="005D46BD"/>
    <w:rsid w:val="005D4F14"/>
    <w:rsid w:val="005D56E2"/>
    <w:rsid w:val="005D66A6"/>
    <w:rsid w:val="005D6A8D"/>
    <w:rsid w:val="005D76B6"/>
    <w:rsid w:val="005E08F4"/>
    <w:rsid w:val="005E163A"/>
    <w:rsid w:val="005E1A92"/>
    <w:rsid w:val="005E1CD0"/>
    <w:rsid w:val="005E1DB4"/>
    <w:rsid w:val="005E4670"/>
    <w:rsid w:val="005E46A0"/>
    <w:rsid w:val="005E66C3"/>
    <w:rsid w:val="005E77F4"/>
    <w:rsid w:val="005F12AE"/>
    <w:rsid w:val="005F274A"/>
    <w:rsid w:val="005F2DFA"/>
    <w:rsid w:val="005F5183"/>
    <w:rsid w:val="005F57DA"/>
    <w:rsid w:val="005F59D8"/>
    <w:rsid w:val="005F6CC0"/>
    <w:rsid w:val="005F715A"/>
    <w:rsid w:val="005F7A34"/>
    <w:rsid w:val="0060081E"/>
    <w:rsid w:val="00601F27"/>
    <w:rsid w:val="00603B49"/>
    <w:rsid w:val="00603E65"/>
    <w:rsid w:val="0060623D"/>
    <w:rsid w:val="00610771"/>
    <w:rsid w:val="006111DB"/>
    <w:rsid w:val="00611BFF"/>
    <w:rsid w:val="00613599"/>
    <w:rsid w:val="00614871"/>
    <w:rsid w:val="00615113"/>
    <w:rsid w:val="00615443"/>
    <w:rsid w:val="00615752"/>
    <w:rsid w:val="00616546"/>
    <w:rsid w:val="00617866"/>
    <w:rsid w:val="00620C54"/>
    <w:rsid w:val="00620CBF"/>
    <w:rsid w:val="00621889"/>
    <w:rsid w:val="006228E0"/>
    <w:rsid w:val="00624AE9"/>
    <w:rsid w:val="00625D38"/>
    <w:rsid w:val="00626A4D"/>
    <w:rsid w:val="00626AE5"/>
    <w:rsid w:val="00626CB8"/>
    <w:rsid w:val="00630FA5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72B5"/>
    <w:rsid w:val="00647A81"/>
    <w:rsid w:val="00652756"/>
    <w:rsid w:val="00656801"/>
    <w:rsid w:val="00657E9F"/>
    <w:rsid w:val="006606FF"/>
    <w:rsid w:val="00661B51"/>
    <w:rsid w:val="00664D96"/>
    <w:rsid w:val="00666263"/>
    <w:rsid w:val="00666B2C"/>
    <w:rsid w:val="006674A1"/>
    <w:rsid w:val="006677C8"/>
    <w:rsid w:val="00676BD6"/>
    <w:rsid w:val="00685468"/>
    <w:rsid w:val="006859DE"/>
    <w:rsid w:val="00685C9C"/>
    <w:rsid w:val="00685E4E"/>
    <w:rsid w:val="00690150"/>
    <w:rsid w:val="00690518"/>
    <w:rsid w:val="0069123B"/>
    <w:rsid w:val="00697946"/>
    <w:rsid w:val="00697999"/>
    <w:rsid w:val="006A0628"/>
    <w:rsid w:val="006A1E1C"/>
    <w:rsid w:val="006A2550"/>
    <w:rsid w:val="006A3E90"/>
    <w:rsid w:val="006A45DB"/>
    <w:rsid w:val="006B0B8C"/>
    <w:rsid w:val="006B1B23"/>
    <w:rsid w:val="006B2385"/>
    <w:rsid w:val="006B32B5"/>
    <w:rsid w:val="006B3F80"/>
    <w:rsid w:val="006B4FBD"/>
    <w:rsid w:val="006B664E"/>
    <w:rsid w:val="006B7DA2"/>
    <w:rsid w:val="006C0675"/>
    <w:rsid w:val="006C12F1"/>
    <w:rsid w:val="006C13CF"/>
    <w:rsid w:val="006C5A60"/>
    <w:rsid w:val="006D05A6"/>
    <w:rsid w:val="006D08D7"/>
    <w:rsid w:val="006D0919"/>
    <w:rsid w:val="006D26E8"/>
    <w:rsid w:val="006D5E24"/>
    <w:rsid w:val="006D69AE"/>
    <w:rsid w:val="006D71A6"/>
    <w:rsid w:val="006D7D3B"/>
    <w:rsid w:val="006E2F10"/>
    <w:rsid w:val="006E31D7"/>
    <w:rsid w:val="006F0FF5"/>
    <w:rsid w:val="006F24D5"/>
    <w:rsid w:val="006F29C6"/>
    <w:rsid w:val="006F358E"/>
    <w:rsid w:val="006F533A"/>
    <w:rsid w:val="006F58B8"/>
    <w:rsid w:val="006F7B81"/>
    <w:rsid w:val="00700ADF"/>
    <w:rsid w:val="00700BEB"/>
    <w:rsid w:val="0070209A"/>
    <w:rsid w:val="00702346"/>
    <w:rsid w:val="00702440"/>
    <w:rsid w:val="0070311A"/>
    <w:rsid w:val="00703539"/>
    <w:rsid w:val="00704A50"/>
    <w:rsid w:val="0070608E"/>
    <w:rsid w:val="007060F5"/>
    <w:rsid w:val="00706A53"/>
    <w:rsid w:val="007072C8"/>
    <w:rsid w:val="00712F75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279F4"/>
    <w:rsid w:val="00732AF1"/>
    <w:rsid w:val="0073427D"/>
    <w:rsid w:val="00736F4C"/>
    <w:rsid w:val="00740FA1"/>
    <w:rsid w:val="00742445"/>
    <w:rsid w:val="007434EF"/>
    <w:rsid w:val="00744984"/>
    <w:rsid w:val="00746B6E"/>
    <w:rsid w:val="00751376"/>
    <w:rsid w:val="007607B4"/>
    <w:rsid w:val="00764574"/>
    <w:rsid w:val="00764692"/>
    <w:rsid w:val="0076506D"/>
    <w:rsid w:val="0077032A"/>
    <w:rsid w:val="00770FE3"/>
    <w:rsid w:val="00771403"/>
    <w:rsid w:val="00772F31"/>
    <w:rsid w:val="0077323D"/>
    <w:rsid w:val="00773FE7"/>
    <w:rsid w:val="0077418D"/>
    <w:rsid w:val="00776E93"/>
    <w:rsid w:val="00780331"/>
    <w:rsid w:val="0078045E"/>
    <w:rsid w:val="007825BC"/>
    <w:rsid w:val="00782B36"/>
    <w:rsid w:val="00782BE2"/>
    <w:rsid w:val="00783AF8"/>
    <w:rsid w:val="00784073"/>
    <w:rsid w:val="00784077"/>
    <w:rsid w:val="00785866"/>
    <w:rsid w:val="00785DA2"/>
    <w:rsid w:val="00787BC5"/>
    <w:rsid w:val="00790913"/>
    <w:rsid w:val="0079174D"/>
    <w:rsid w:val="00792B09"/>
    <w:rsid w:val="00793922"/>
    <w:rsid w:val="00794E36"/>
    <w:rsid w:val="00796BC1"/>
    <w:rsid w:val="00796BCE"/>
    <w:rsid w:val="00797471"/>
    <w:rsid w:val="007A07B9"/>
    <w:rsid w:val="007A3CAF"/>
    <w:rsid w:val="007A4C21"/>
    <w:rsid w:val="007A4CCA"/>
    <w:rsid w:val="007A5137"/>
    <w:rsid w:val="007B02C2"/>
    <w:rsid w:val="007B7F27"/>
    <w:rsid w:val="007B7F89"/>
    <w:rsid w:val="007C0379"/>
    <w:rsid w:val="007C178B"/>
    <w:rsid w:val="007C1892"/>
    <w:rsid w:val="007C1C8F"/>
    <w:rsid w:val="007C20B3"/>
    <w:rsid w:val="007C3467"/>
    <w:rsid w:val="007C5276"/>
    <w:rsid w:val="007C58C0"/>
    <w:rsid w:val="007C663C"/>
    <w:rsid w:val="007D0934"/>
    <w:rsid w:val="007D3C80"/>
    <w:rsid w:val="007D4B4E"/>
    <w:rsid w:val="007D5F8B"/>
    <w:rsid w:val="007D6C18"/>
    <w:rsid w:val="007D7263"/>
    <w:rsid w:val="007E1234"/>
    <w:rsid w:val="007E1766"/>
    <w:rsid w:val="007E218B"/>
    <w:rsid w:val="007E277B"/>
    <w:rsid w:val="007E40A4"/>
    <w:rsid w:val="007E5A7F"/>
    <w:rsid w:val="007F4486"/>
    <w:rsid w:val="007F490D"/>
    <w:rsid w:val="007F4DD0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1B50"/>
    <w:rsid w:val="0082315F"/>
    <w:rsid w:val="0082527F"/>
    <w:rsid w:val="00830DCE"/>
    <w:rsid w:val="00833DC1"/>
    <w:rsid w:val="0083606C"/>
    <w:rsid w:val="00836111"/>
    <w:rsid w:val="0083784B"/>
    <w:rsid w:val="0084263D"/>
    <w:rsid w:val="008436F4"/>
    <w:rsid w:val="00843E18"/>
    <w:rsid w:val="008453C2"/>
    <w:rsid w:val="00852256"/>
    <w:rsid w:val="00852975"/>
    <w:rsid w:val="00854DCB"/>
    <w:rsid w:val="0085602D"/>
    <w:rsid w:val="00857B7A"/>
    <w:rsid w:val="00860051"/>
    <w:rsid w:val="00861348"/>
    <w:rsid w:val="00862364"/>
    <w:rsid w:val="008648CE"/>
    <w:rsid w:val="00866B34"/>
    <w:rsid w:val="00871351"/>
    <w:rsid w:val="00872EC9"/>
    <w:rsid w:val="0087301A"/>
    <w:rsid w:val="00873803"/>
    <w:rsid w:val="00874668"/>
    <w:rsid w:val="0087566A"/>
    <w:rsid w:val="00875C8B"/>
    <w:rsid w:val="008767E9"/>
    <w:rsid w:val="00881092"/>
    <w:rsid w:val="00881A9E"/>
    <w:rsid w:val="00882149"/>
    <w:rsid w:val="00884B72"/>
    <w:rsid w:val="0088755B"/>
    <w:rsid w:val="0088766C"/>
    <w:rsid w:val="008877DD"/>
    <w:rsid w:val="0089238C"/>
    <w:rsid w:val="00892707"/>
    <w:rsid w:val="00894076"/>
    <w:rsid w:val="00895C0A"/>
    <w:rsid w:val="008A0DC5"/>
    <w:rsid w:val="008A2E12"/>
    <w:rsid w:val="008A3A50"/>
    <w:rsid w:val="008A4D5C"/>
    <w:rsid w:val="008A51E0"/>
    <w:rsid w:val="008A6786"/>
    <w:rsid w:val="008A6AE4"/>
    <w:rsid w:val="008A6BA5"/>
    <w:rsid w:val="008B176C"/>
    <w:rsid w:val="008B1845"/>
    <w:rsid w:val="008B19E5"/>
    <w:rsid w:val="008B2D73"/>
    <w:rsid w:val="008B3319"/>
    <w:rsid w:val="008B471B"/>
    <w:rsid w:val="008B4D19"/>
    <w:rsid w:val="008B704A"/>
    <w:rsid w:val="008B70CD"/>
    <w:rsid w:val="008B7558"/>
    <w:rsid w:val="008C04F6"/>
    <w:rsid w:val="008C3128"/>
    <w:rsid w:val="008C3D46"/>
    <w:rsid w:val="008C4A2C"/>
    <w:rsid w:val="008D028A"/>
    <w:rsid w:val="008D0DD8"/>
    <w:rsid w:val="008D318D"/>
    <w:rsid w:val="008D43D3"/>
    <w:rsid w:val="008D5BF7"/>
    <w:rsid w:val="008D70B3"/>
    <w:rsid w:val="008D7402"/>
    <w:rsid w:val="008D75CD"/>
    <w:rsid w:val="008E24CA"/>
    <w:rsid w:val="008E2D23"/>
    <w:rsid w:val="008E3117"/>
    <w:rsid w:val="008E3724"/>
    <w:rsid w:val="008E4041"/>
    <w:rsid w:val="008E4BA0"/>
    <w:rsid w:val="008E7976"/>
    <w:rsid w:val="008E7C99"/>
    <w:rsid w:val="008F5304"/>
    <w:rsid w:val="008F5BCB"/>
    <w:rsid w:val="008F66C6"/>
    <w:rsid w:val="009005FF"/>
    <w:rsid w:val="00903295"/>
    <w:rsid w:val="0090469D"/>
    <w:rsid w:val="009061EE"/>
    <w:rsid w:val="00906448"/>
    <w:rsid w:val="00907509"/>
    <w:rsid w:val="00907A06"/>
    <w:rsid w:val="00914942"/>
    <w:rsid w:val="009150C5"/>
    <w:rsid w:val="00917659"/>
    <w:rsid w:val="00920BBF"/>
    <w:rsid w:val="00920CC5"/>
    <w:rsid w:val="0092139C"/>
    <w:rsid w:val="0092268F"/>
    <w:rsid w:val="00922D95"/>
    <w:rsid w:val="009234AF"/>
    <w:rsid w:val="00923768"/>
    <w:rsid w:val="00926645"/>
    <w:rsid w:val="009322C4"/>
    <w:rsid w:val="00933C53"/>
    <w:rsid w:val="00934EAA"/>
    <w:rsid w:val="009352AA"/>
    <w:rsid w:val="00935E96"/>
    <w:rsid w:val="009363D4"/>
    <w:rsid w:val="00937CA3"/>
    <w:rsid w:val="0094184D"/>
    <w:rsid w:val="009429C8"/>
    <w:rsid w:val="009433CB"/>
    <w:rsid w:val="00943617"/>
    <w:rsid w:val="009452FB"/>
    <w:rsid w:val="0095175B"/>
    <w:rsid w:val="00951CAC"/>
    <w:rsid w:val="009524CA"/>
    <w:rsid w:val="0095304B"/>
    <w:rsid w:val="00953CC0"/>
    <w:rsid w:val="009547E2"/>
    <w:rsid w:val="00954F79"/>
    <w:rsid w:val="00955280"/>
    <w:rsid w:val="009567C1"/>
    <w:rsid w:val="00957778"/>
    <w:rsid w:val="00957C96"/>
    <w:rsid w:val="009600F8"/>
    <w:rsid w:val="0096242B"/>
    <w:rsid w:val="00962633"/>
    <w:rsid w:val="00962C0D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7D9"/>
    <w:rsid w:val="00982842"/>
    <w:rsid w:val="0098643C"/>
    <w:rsid w:val="00987EB7"/>
    <w:rsid w:val="009904CA"/>
    <w:rsid w:val="00992393"/>
    <w:rsid w:val="00993B14"/>
    <w:rsid w:val="0099543F"/>
    <w:rsid w:val="009955E5"/>
    <w:rsid w:val="009957F5"/>
    <w:rsid w:val="009A1BA9"/>
    <w:rsid w:val="009A36AA"/>
    <w:rsid w:val="009A5C6E"/>
    <w:rsid w:val="009A712C"/>
    <w:rsid w:val="009A79CC"/>
    <w:rsid w:val="009A7F70"/>
    <w:rsid w:val="009B268D"/>
    <w:rsid w:val="009B6206"/>
    <w:rsid w:val="009B6578"/>
    <w:rsid w:val="009B7D02"/>
    <w:rsid w:val="009C347B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C88"/>
    <w:rsid w:val="009E4ED8"/>
    <w:rsid w:val="009E4EDA"/>
    <w:rsid w:val="009E6712"/>
    <w:rsid w:val="009E7791"/>
    <w:rsid w:val="009F0378"/>
    <w:rsid w:val="009F0923"/>
    <w:rsid w:val="009F148D"/>
    <w:rsid w:val="009F4047"/>
    <w:rsid w:val="009F5529"/>
    <w:rsid w:val="00A00008"/>
    <w:rsid w:val="00A023AE"/>
    <w:rsid w:val="00A046CC"/>
    <w:rsid w:val="00A04E60"/>
    <w:rsid w:val="00A051D4"/>
    <w:rsid w:val="00A05776"/>
    <w:rsid w:val="00A05938"/>
    <w:rsid w:val="00A05BED"/>
    <w:rsid w:val="00A06961"/>
    <w:rsid w:val="00A11AB7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341C"/>
    <w:rsid w:val="00A34359"/>
    <w:rsid w:val="00A357FA"/>
    <w:rsid w:val="00A37815"/>
    <w:rsid w:val="00A40D4D"/>
    <w:rsid w:val="00A42B6B"/>
    <w:rsid w:val="00A43C87"/>
    <w:rsid w:val="00A45D01"/>
    <w:rsid w:val="00A45F33"/>
    <w:rsid w:val="00A47B4F"/>
    <w:rsid w:val="00A51220"/>
    <w:rsid w:val="00A519A2"/>
    <w:rsid w:val="00A52A7C"/>
    <w:rsid w:val="00A554FF"/>
    <w:rsid w:val="00A56B0A"/>
    <w:rsid w:val="00A57C81"/>
    <w:rsid w:val="00A60077"/>
    <w:rsid w:val="00A61D28"/>
    <w:rsid w:val="00A622A2"/>
    <w:rsid w:val="00A6377A"/>
    <w:rsid w:val="00A65E55"/>
    <w:rsid w:val="00A65FF0"/>
    <w:rsid w:val="00A66400"/>
    <w:rsid w:val="00A666B3"/>
    <w:rsid w:val="00A66C3A"/>
    <w:rsid w:val="00A67B1C"/>
    <w:rsid w:val="00A719D9"/>
    <w:rsid w:val="00A7245F"/>
    <w:rsid w:val="00A72FEF"/>
    <w:rsid w:val="00A766F6"/>
    <w:rsid w:val="00A77EB9"/>
    <w:rsid w:val="00A77FAA"/>
    <w:rsid w:val="00A8099F"/>
    <w:rsid w:val="00A816B8"/>
    <w:rsid w:val="00A81B3B"/>
    <w:rsid w:val="00A82E9A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083"/>
    <w:rsid w:val="00AA6663"/>
    <w:rsid w:val="00AA77E7"/>
    <w:rsid w:val="00AB0CDF"/>
    <w:rsid w:val="00AB23FD"/>
    <w:rsid w:val="00AB305F"/>
    <w:rsid w:val="00AB6E95"/>
    <w:rsid w:val="00AB7A2D"/>
    <w:rsid w:val="00AC024A"/>
    <w:rsid w:val="00AC0D4B"/>
    <w:rsid w:val="00AC0EBA"/>
    <w:rsid w:val="00AC21C0"/>
    <w:rsid w:val="00AC4AA5"/>
    <w:rsid w:val="00AD1C0C"/>
    <w:rsid w:val="00AD234B"/>
    <w:rsid w:val="00AD4CB0"/>
    <w:rsid w:val="00AD7115"/>
    <w:rsid w:val="00AE1AA0"/>
    <w:rsid w:val="00AE1C11"/>
    <w:rsid w:val="00AE1DF8"/>
    <w:rsid w:val="00AE326D"/>
    <w:rsid w:val="00AE47A2"/>
    <w:rsid w:val="00AE4D97"/>
    <w:rsid w:val="00AF3322"/>
    <w:rsid w:val="00AF50A8"/>
    <w:rsid w:val="00B00398"/>
    <w:rsid w:val="00B006AE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17AD3"/>
    <w:rsid w:val="00B22C28"/>
    <w:rsid w:val="00B24346"/>
    <w:rsid w:val="00B255E2"/>
    <w:rsid w:val="00B2569A"/>
    <w:rsid w:val="00B26161"/>
    <w:rsid w:val="00B27DB2"/>
    <w:rsid w:val="00B30A80"/>
    <w:rsid w:val="00B31B79"/>
    <w:rsid w:val="00B35B0E"/>
    <w:rsid w:val="00B3631F"/>
    <w:rsid w:val="00B40087"/>
    <w:rsid w:val="00B40F29"/>
    <w:rsid w:val="00B419DC"/>
    <w:rsid w:val="00B44249"/>
    <w:rsid w:val="00B449ED"/>
    <w:rsid w:val="00B44E98"/>
    <w:rsid w:val="00B45A93"/>
    <w:rsid w:val="00B462A2"/>
    <w:rsid w:val="00B500CA"/>
    <w:rsid w:val="00B53B44"/>
    <w:rsid w:val="00B55C19"/>
    <w:rsid w:val="00B55EEF"/>
    <w:rsid w:val="00B5674D"/>
    <w:rsid w:val="00B57DE6"/>
    <w:rsid w:val="00B60F24"/>
    <w:rsid w:val="00B63332"/>
    <w:rsid w:val="00B65672"/>
    <w:rsid w:val="00B664A3"/>
    <w:rsid w:val="00B70017"/>
    <w:rsid w:val="00B7028A"/>
    <w:rsid w:val="00B72ABD"/>
    <w:rsid w:val="00B74A69"/>
    <w:rsid w:val="00B758E0"/>
    <w:rsid w:val="00B805FB"/>
    <w:rsid w:val="00B82B96"/>
    <w:rsid w:val="00B842C4"/>
    <w:rsid w:val="00B84608"/>
    <w:rsid w:val="00B903B2"/>
    <w:rsid w:val="00B906C0"/>
    <w:rsid w:val="00B92585"/>
    <w:rsid w:val="00B95A4D"/>
    <w:rsid w:val="00B96A26"/>
    <w:rsid w:val="00B96BE7"/>
    <w:rsid w:val="00BA059F"/>
    <w:rsid w:val="00BA188B"/>
    <w:rsid w:val="00BA5F09"/>
    <w:rsid w:val="00BA619B"/>
    <w:rsid w:val="00BA79F7"/>
    <w:rsid w:val="00BB031C"/>
    <w:rsid w:val="00BB3237"/>
    <w:rsid w:val="00BB6304"/>
    <w:rsid w:val="00BB6761"/>
    <w:rsid w:val="00BB74EB"/>
    <w:rsid w:val="00BC1691"/>
    <w:rsid w:val="00BC251F"/>
    <w:rsid w:val="00BC25BC"/>
    <w:rsid w:val="00BC3853"/>
    <w:rsid w:val="00BC6276"/>
    <w:rsid w:val="00BC74AC"/>
    <w:rsid w:val="00BD0858"/>
    <w:rsid w:val="00BD1C36"/>
    <w:rsid w:val="00BD3134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868"/>
    <w:rsid w:val="00BE3C80"/>
    <w:rsid w:val="00BE4EC6"/>
    <w:rsid w:val="00BE59EB"/>
    <w:rsid w:val="00BE7272"/>
    <w:rsid w:val="00BE740C"/>
    <w:rsid w:val="00BE79FF"/>
    <w:rsid w:val="00BE7B6F"/>
    <w:rsid w:val="00BF0AD6"/>
    <w:rsid w:val="00BF28A9"/>
    <w:rsid w:val="00BF4127"/>
    <w:rsid w:val="00BF4923"/>
    <w:rsid w:val="00BF5340"/>
    <w:rsid w:val="00BF7380"/>
    <w:rsid w:val="00C00864"/>
    <w:rsid w:val="00C037C4"/>
    <w:rsid w:val="00C0494C"/>
    <w:rsid w:val="00C04FDF"/>
    <w:rsid w:val="00C06029"/>
    <w:rsid w:val="00C10AFF"/>
    <w:rsid w:val="00C114DE"/>
    <w:rsid w:val="00C129CA"/>
    <w:rsid w:val="00C16E1E"/>
    <w:rsid w:val="00C17D95"/>
    <w:rsid w:val="00C2295E"/>
    <w:rsid w:val="00C27ABE"/>
    <w:rsid w:val="00C3244E"/>
    <w:rsid w:val="00C34204"/>
    <w:rsid w:val="00C35F1A"/>
    <w:rsid w:val="00C43A72"/>
    <w:rsid w:val="00C44A6B"/>
    <w:rsid w:val="00C45F9F"/>
    <w:rsid w:val="00C478AD"/>
    <w:rsid w:val="00C47AB7"/>
    <w:rsid w:val="00C521A5"/>
    <w:rsid w:val="00C52649"/>
    <w:rsid w:val="00C52744"/>
    <w:rsid w:val="00C529A0"/>
    <w:rsid w:val="00C566BB"/>
    <w:rsid w:val="00C57CB3"/>
    <w:rsid w:val="00C606EC"/>
    <w:rsid w:val="00C60F9A"/>
    <w:rsid w:val="00C62AAF"/>
    <w:rsid w:val="00C63862"/>
    <w:rsid w:val="00C6395E"/>
    <w:rsid w:val="00C65B1C"/>
    <w:rsid w:val="00C66809"/>
    <w:rsid w:val="00C66E4C"/>
    <w:rsid w:val="00C700DD"/>
    <w:rsid w:val="00C7225B"/>
    <w:rsid w:val="00C72AD5"/>
    <w:rsid w:val="00C72AEC"/>
    <w:rsid w:val="00C7733B"/>
    <w:rsid w:val="00C81C00"/>
    <w:rsid w:val="00C82314"/>
    <w:rsid w:val="00C859CD"/>
    <w:rsid w:val="00C868A1"/>
    <w:rsid w:val="00C876F7"/>
    <w:rsid w:val="00C87C06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61D"/>
    <w:rsid w:val="00CB13EE"/>
    <w:rsid w:val="00CB21B6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6D44"/>
    <w:rsid w:val="00CC7B41"/>
    <w:rsid w:val="00CC7F85"/>
    <w:rsid w:val="00CD1012"/>
    <w:rsid w:val="00CD1FD4"/>
    <w:rsid w:val="00CD2336"/>
    <w:rsid w:val="00CD36D7"/>
    <w:rsid w:val="00CD448A"/>
    <w:rsid w:val="00CD7DD8"/>
    <w:rsid w:val="00CE15CA"/>
    <w:rsid w:val="00CE2C14"/>
    <w:rsid w:val="00CE46D0"/>
    <w:rsid w:val="00CE4803"/>
    <w:rsid w:val="00CE4E30"/>
    <w:rsid w:val="00CE561E"/>
    <w:rsid w:val="00CF151F"/>
    <w:rsid w:val="00CF20F0"/>
    <w:rsid w:val="00CF2243"/>
    <w:rsid w:val="00CF25AB"/>
    <w:rsid w:val="00CF3408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462"/>
    <w:rsid w:val="00D1214B"/>
    <w:rsid w:val="00D12794"/>
    <w:rsid w:val="00D145D3"/>
    <w:rsid w:val="00D150AB"/>
    <w:rsid w:val="00D1617A"/>
    <w:rsid w:val="00D17656"/>
    <w:rsid w:val="00D2133B"/>
    <w:rsid w:val="00D24409"/>
    <w:rsid w:val="00D24FC7"/>
    <w:rsid w:val="00D25BD0"/>
    <w:rsid w:val="00D3091A"/>
    <w:rsid w:val="00D3393D"/>
    <w:rsid w:val="00D33B42"/>
    <w:rsid w:val="00D33F78"/>
    <w:rsid w:val="00D3440B"/>
    <w:rsid w:val="00D345C0"/>
    <w:rsid w:val="00D34AF1"/>
    <w:rsid w:val="00D34E59"/>
    <w:rsid w:val="00D403CD"/>
    <w:rsid w:val="00D427B8"/>
    <w:rsid w:val="00D42AA2"/>
    <w:rsid w:val="00D448C2"/>
    <w:rsid w:val="00D46F30"/>
    <w:rsid w:val="00D51F77"/>
    <w:rsid w:val="00D52B8B"/>
    <w:rsid w:val="00D53972"/>
    <w:rsid w:val="00D54433"/>
    <w:rsid w:val="00D55F5E"/>
    <w:rsid w:val="00D55F70"/>
    <w:rsid w:val="00D57FBD"/>
    <w:rsid w:val="00D607D6"/>
    <w:rsid w:val="00D62B01"/>
    <w:rsid w:val="00D65026"/>
    <w:rsid w:val="00D6589E"/>
    <w:rsid w:val="00D6620A"/>
    <w:rsid w:val="00D67160"/>
    <w:rsid w:val="00D67836"/>
    <w:rsid w:val="00D67912"/>
    <w:rsid w:val="00D679DF"/>
    <w:rsid w:val="00D7273C"/>
    <w:rsid w:val="00D7366F"/>
    <w:rsid w:val="00D73A5E"/>
    <w:rsid w:val="00D73F54"/>
    <w:rsid w:val="00D75291"/>
    <w:rsid w:val="00D777C4"/>
    <w:rsid w:val="00D87347"/>
    <w:rsid w:val="00D90C21"/>
    <w:rsid w:val="00D9308A"/>
    <w:rsid w:val="00D94A62"/>
    <w:rsid w:val="00D95542"/>
    <w:rsid w:val="00D97104"/>
    <w:rsid w:val="00D97229"/>
    <w:rsid w:val="00DA0D4A"/>
    <w:rsid w:val="00DA1BE1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DF0ED7"/>
    <w:rsid w:val="00DF61AC"/>
    <w:rsid w:val="00E001D0"/>
    <w:rsid w:val="00E02801"/>
    <w:rsid w:val="00E03DE7"/>
    <w:rsid w:val="00E04505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20F46"/>
    <w:rsid w:val="00E21E07"/>
    <w:rsid w:val="00E21F4D"/>
    <w:rsid w:val="00E23F96"/>
    <w:rsid w:val="00E24F2B"/>
    <w:rsid w:val="00E2622E"/>
    <w:rsid w:val="00E264CB"/>
    <w:rsid w:val="00E30036"/>
    <w:rsid w:val="00E3224B"/>
    <w:rsid w:val="00E325F9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4B4"/>
    <w:rsid w:val="00E4786D"/>
    <w:rsid w:val="00E5015D"/>
    <w:rsid w:val="00E51E62"/>
    <w:rsid w:val="00E52627"/>
    <w:rsid w:val="00E52DDA"/>
    <w:rsid w:val="00E5573F"/>
    <w:rsid w:val="00E55768"/>
    <w:rsid w:val="00E56844"/>
    <w:rsid w:val="00E569CE"/>
    <w:rsid w:val="00E56B09"/>
    <w:rsid w:val="00E56FA6"/>
    <w:rsid w:val="00E57186"/>
    <w:rsid w:val="00E57C62"/>
    <w:rsid w:val="00E61567"/>
    <w:rsid w:val="00E62A21"/>
    <w:rsid w:val="00E646A0"/>
    <w:rsid w:val="00E65E25"/>
    <w:rsid w:val="00E711A0"/>
    <w:rsid w:val="00E72EDC"/>
    <w:rsid w:val="00E73C0B"/>
    <w:rsid w:val="00E755E2"/>
    <w:rsid w:val="00E758C7"/>
    <w:rsid w:val="00E76939"/>
    <w:rsid w:val="00E828B7"/>
    <w:rsid w:val="00E85F02"/>
    <w:rsid w:val="00E87E3C"/>
    <w:rsid w:val="00E90664"/>
    <w:rsid w:val="00E92001"/>
    <w:rsid w:val="00E93F92"/>
    <w:rsid w:val="00EA0523"/>
    <w:rsid w:val="00EA0D29"/>
    <w:rsid w:val="00EA1457"/>
    <w:rsid w:val="00EA1C61"/>
    <w:rsid w:val="00EA3855"/>
    <w:rsid w:val="00EA4E7C"/>
    <w:rsid w:val="00EB1BA0"/>
    <w:rsid w:val="00EB2B18"/>
    <w:rsid w:val="00EB2F40"/>
    <w:rsid w:val="00EB7740"/>
    <w:rsid w:val="00EC0616"/>
    <w:rsid w:val="00EC16A3"/>
    <w:rsid w:val="00EC61AC"/>
    <w:rsid w:val="00EC636B"/>
    <w:rsid w:val="00EC67B5"/>
    <w:rsid w:val="00EC7A94"/>
    <w:rsid w:val="00ED2909"/>
    <w:rsid w:val="00ED2CAE"/>
    <w:rsid w:val="00ED54FA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2274"/>
    <w:rsid w:val="00F03D67"/>
    <w:rsid w:val="00F04CF4"/>
    <w:rsid w:val="00F04D91"/>
    <w:rsid w:val="00F07623"/>
    <w:rsid w:val="00F11FAF"/>
    <w:rsid w:val="00F12049"/>
    <w:rsid w:val="00F12DCC"/>
    <w:rsid w:val="00F17A2D"/>
    <w:rsid w:val="00F21545"/>
    <w:rsid w:val="00F21930"/>
    <w:rsid w:val="00F21F94"/>
    <w:rsid w:val="00F23799"/>
    <w:rsid w:val="00F3014F"/>
    <w:rsid w:val="00F36C82"/>
    <w:rsid w:val="00F411D3"/>
    <w:rsid w:val="00F432D3"/>
    <w:rsid w:val="00F473B8"/>
    <w:rsid w:val="00F50101"/>
    <w:rsid w:val="00F51047"/>
    <w:rsid w:val="00F5303F"/>
    <w:rsid w:val="00F60650"/>
    <w:rsid w:val="00F60F7B"/>
    <w:rsid w:val="00F62663"/>
    <w:rsid w:val="00F629EF"/>
    <w:rsid w:val="00F65272"/>
    <w:rsid w:val="00F65274"/>
    <w:rsid w:val="00F67EC8"/>
    <w:rsid w:val="00F70B52"/>
    <w:rsid w:val="00F71239"/>
    <w:rsid w:val="00F71611"/>
    <w:rsid w:val="00F718F1"/>
    <w:rsid w:val="00F725E0"/>
    <w:rsid w:val="00F72B05"/>
    <w:rsid w:val="00F7477E"/>
    <w:rsid w:val="00F7540A"/>
    <w:rsid w:val="00F81177"/>
    <w:rsid w:val="00F84A8C"/>
    <w:rsid w:val="00F86776"/>
    <w:rsid w:val="00F87EEB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451D"/>
    <w:rsid w:val="00FB591F"/>
    <w:rsid w:val="00FB775B"/>
    <w:rsid w:val="00FB79E1"/>
    <w:rsid w:val="00FC2150"/>
    <w:rsid w:val="00FC4680"/>
    <w:rsid w:val="00FC50DE"/>
    <w:rsid w:val="00FC5245"/>
    <w:rsid w:val="00FC5939"/>
    <w:rsid w:val="00FC5A3D"/>
    <w:rsid w:val="00FC722C"/>
    <w:rsid w:val="00FD0513"/>
    <w:rsid w:val="00FD3A06"/>
    <w:rsid w:val="00FD3A1A"/>
    <w:rsid w:val="00FD403A"/>
    <w:rsid w:val="00FD4845"/>
    <w:rsid w:val="00FE08C2"/>
    <w:rsid w:val="00FE2963"/>
    <w:rsid w:val="00FE36DA"/>
    <w:rsid w:val="00FE4D62"/>
    <w:rsid w:val="00FE6B4A"/>
    <w:rsid w:val="00FF2B4A"/>
    <w:rsid w:val="00FF4B19"/>
    <w:rsid w:val="00FF530C"/>
    <w:rsid w:val="00FF673B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5F57E05-0974-4612-815F-6CE079C2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A1457"/>
    <w:pPr>
      <w:keepNext/>
      <w:spacing w:before="40" w:after="40"/>
      <w:outlineLvl w:val="0"/>
    </w:pPr>
    <w:rPr>
      <w:rFonts w:cs="Tahoma"/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A1457"/>
    <w:rPr>
      <w:rFonts w:ascii="Arial Narrow" w:hAnsi="Arial Narrow" w:cs="Tahoma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 w:cs="Times New Roman"/>
      <w:bCs/>
      <w:smallCaps/>
      <w:kern w:val="32"/>
      <w:sz w:val="24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../../../../../../../QCS%20Document%20Control/Document%20Creation%20Resources/QCSTranslate/SP%20OHP/GV%20check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980D9-E37F-4995-94D5-6DB295D4A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22</TotalTime>
  <Pages>2</Pages>
  <Words>522</Words>
  <Characters>3061</Characters>
  <Application>Microsoft Office Word</Application>
  <DocSecurity>0</DocSecurity>
  <Lines>102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Heidi Mencl</cp:lastModifiedBy>
  <cp:revision>27</cp:revision>
  <cp:lastPrinted>2015-01-21T12:40:00Z</cp:lastPrinted>
  <dcterms:created xsi:type="dcterms:W3CDTF">2024-08-28T14:24:00Z</dcterms:created>
  <dcterms:modified xsi:type="dcterms:W3CDTF">2025-12-29T16:04:00Z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Order">
    <vt:r8>914500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